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7283" w14:textId="4393C79B" w:rsidR="00F27368" w:rsidRPr="00F27368" w:rsidRDefault="00F27368" w:rsidP="2B036A79">
      <w:pPr>
        <w:spacing w:line="300" w:lineRule="atLeast"/>
        <w:ind w:left="3545"/>
        <w:rPr>
          <w:rFonts w:asciiTheme="majorHAnsi" w:hAnsiTheme="majorHAnsi" w:cs="Arial"/>
        </w:rPr>
      </w:pPr>
      <w:bookmarkStart w:id="0" w:name="_Toc303154002"/>
      <w:bookmarkStart w:id="1" w:name="_Toc326522954"/>
      <w:r w:rsidRPr="2B036A79">
        <w:rPr>
          <w:rFonts w:asciiTheme="majorHAnsi" w:hAnsiTheme="majorHAnsi" w:cs="Arial"/>
        </w:rPr>
        <w:t xml:space="preserve">  </w:t>
      </w:r>
      <w:bookmarkStart w:id="2"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proofErr w:type="gramStart"/>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roofErr w:type="gramEnd"/>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
    <w:p w14:paraId="4B0EEBB3" w14:textId="4BBE7205"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27B9FDEE" w14:textId="77777777" w:rsidR="00437F4E" w:rsidRDefault="00437F4E" w:rsidP="00F27368">
      <w:pPr>
        <w:pStyle w:val="wCoverCenter"/>
        <w:rPr>
          <w:rFonts w:asciiTheme="majorHAnsi" w:hAnsiTheme="majorHAnsi"/>
          <w:lang w:val="cs-CZ"/>
        </w:rPr>
      </w:pPr>
    </w:p>
    <w:p w14:paraId="167508CC" w14:textId="2F4C9341"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A98CD71" w14:textId="285A349E" w:rsidR="003D405B" w:rsidRPr="003D405B" w:rsidRDefault="003D405B" w:rsidP="00586DB0">
      <w:pPr>
        <w:pStyle w:val="wCoverParties"/>
        <w:rPr>
          <w:rFonts w:asciiTheme="majorHAnsi" w:hAnsiTheme="majorHAnsi"/>
          <w:lang w:val="cs-CZ"/>
        </w:rPr>
      </w:pPr>
      <w:r w:rsidRPr="00586DB0">
        <w:rPr>
          <w:rFonts w:asciiTheme="majorHAnsi" w:hAnsiTheme="majorHAnsi"/>
          <w:lang w:val="cs-CZ"/>
        </w:rPr>
        <w:t>Středočeský kraj</w:t>
      </w:r>
      <w:r w:rsidR="00801B03" w:rsidRPr="003D405B">
        <w:rPr>
          <w:rFonts w:asciiTheme="majorHAnsi" w:hAnsiTheme="majorHAnsi"/>
          <w:lang w:val="cs-CZ"/>
        </w:rPr>
        <w:t xml:space="preserve"> </w:t>
      </w:r>
    </w:p>
    <w:p w14:paraId="72F2425C" w14:textId="459B870D"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53EFF0AA" w14:textId="77777777" w:rsidR="00777500" w:rsidRDefault="00777500" w:rsidP="00F27368">
      <w:pPr>
        <w:spacing w:before="0" w:line="240" w:lineRule="auto"/>
        <w:jc w:val="left"/>
        <w:rPr>
          <w:rFonts w:asciiTheme="majorHAnsi" w:hAnsiTheme="majorHAnsi" w:cs="Arial"/>
          <w:szCs w:val="22"/>
        </w:rPr>
      </w:pPr>
    </w:p>
    <w:p w14:paraId="4FCF5C3E" w14:textId="77777777" w:rsidR="00777500" w:rsidRDefault="00777500" w:rsidP="00F27368">
      <w:pPr>
        <w:spacing w:before="0" w:line="240" w:lineRule="auto"/>
        <w:jc w:val="left"/>
        <w:rPr>
          <w:rFonts w:asciiTheme="majorHAnsi" w:hAnsiTheme="majorHAnsi" w:cs="Arial"/>
          <w:szCs w:val="22"/>
        </w:rPr>
      </w:pPr>
    </w:p>
    <w:p w14:paraId="7BB83093" w14:textId="77777777" w:rsidR="00777500" w:rsidRDefault="00777500" w:rsidP="00F27368">
      <w:pPr>
        <w:spacing w:before="0" w:line="240" w:lineRule="auto"/>
        <w:jc w:val="left"/>
        <w:rPr>
          <w:rFonts w:asciiTheme="majorHAnsi" w:hAnsiTheme="majorHAnsi" w:cs="Arial"/>
          <w:szCs w:val="22"/>
        </w:rPr>
      </w:pPr>
    </w:p>
    <w:p w14:paraId="13E33B41" w14:textId="77777777" w:rsidR="00777500" w:rsidRDefault="00777500" w:rsidP="00F27368">
      <w:pPr>
        <w:spacing w:before="0" w:line="240" w:lineRule="auto"/>
        <w:jc w:val="left"/>
        <w:rPr>
          <w:rFonts w:asciiTheme="majorHAnsi" w:hAnsiTheme="majorHAnsi" w:cs="Arial"/>
          <w:szCs w:val="22"/>
        </w:rPr>
      </w:pPr>
    </w:p>
    <w:p w14:paraId="3C67DF14" w14:textId="77777777" w:rsidR="00777500" w:rsidRDefault="00777500" w:rsidP="00F27368">
      <w:pPr>
        <w:spacing w:before="0" w:line="240" w:lineRule="auto"/>
        <w:jc w:val="left"/>
        <w:rPr>
          <w:rFonts w:asciiTheme="majorHAnsi" w:hAnsiTheme="majorHAnsi" w:cs="Arial"/>
          <w:szCs w:val="22"/>
        </w:rPr>
      </w:pPr>
    </w:p>
    <w:p w14:paraId="43070C04" w14:textId="77777777" w:rsidR="00777500" w:rsidRDefault="00777500" w:rsidP="00F27368">
      <w:pPr>
        <w:spacing w:before="0" w:line="240" w:lineRule="auto"/>
        <w:jc w:val="left"/>
        <w:rPr>
          <w:rFonts w:asciiTheme="majorHAnsi" w:hAnsiTheme="majorHAnsi" w:cs="Arial"/>
          <w:szCs w:val="22"/>
        </w:rPr>
      </w:pPr>
    </w:p>
    <w:p w14:paraId="161E9CC1" w14:textId="77777777" w:rsidR="00777500" w:rsidRDefault="00777500" w:rsidP="00F27368">
      <w:pPr>
        <w:spacing w:before="0" w:line="240" w:lineRule="auto"/>
        <w:jc w:val="left"/>
        <w:rPr>
          <w:rFonts w:asciiTheme="majorHAnsi" w:hAnsiTheme="majorHAnsi" w:cs="Arial"/>
          <w:szCs w:val="22"/>
        </w:rPr>
      </w:pPr>
    </w:p>
    <w:p w14:paraId="503B26F9" w14:textId="77777777" w:rsidR="00777500" w:rsidRDefault="00777500" w:rsidP="00F27368">
      <w:pPr>
        <w:spacing w:before="0" w:line="240" w:lineRule="auto"/>
        <w:jc w:val="left"/>
        <w:rPr>
          <w:rFonts w:asciiTheme="majorHAnsi" w:hAnsiTheme="majorHAnsi" w:cs="Arial"/>
          <w:szCs w:val="22"/>
        </w:rPr>
      </w:pPr>
    </w:p>
    <w:p w14:paraId="20D272DF" w14:textId="77777777" w:rsidR="00777500" w:rsidRPr="00777500" w:rsidRDefault="00777500" w:rsidP="00777500">
      <w:pPr>
        <w:spacing w:before="0" w:line="240" w:lineRule="auto"/>
        <w:jc w:val="left"/>
        <w:rPr>
          <w:rFonts w:asciiTheme="majorHAnsi" w:hAnsiTheme="majorHAnsi" w:cs="Arial"/>
          <w:szCs w:val="22"/>
        </w:rPr>
      </w:pPr>
    </w:p>
    <w:p w14:paraId="448D9899" w14:textId="77777777" w:rsidR="00777500" w:rsidRPr="00777500" w:rsidRDefault="00777500" w:rsidP="00777500">
      <w:pPr>
        <w:spacing w:before="0" w:line="240" w:lineRule="auto"/>
        <w:jc w:val="left"/>
        <w:rPr>
          <w:rFonts w:asciiTheme="majorHAnsi" w:hAnsiTheme="majorHAnsi" w:cs="Arial"/>
          <w:szCs w:val="22"/>
        </w:rPr>
      </w:pPr>
      <w:r w:rsidRPr="00777500">
        <w:rPr>
          <w:rFonts w:asciiTheme="majorHAnsi" w:hAnsiTheme="majorHAnsi" w:cs="Arial"/>
          <w:szCs w:val="22"/>
        </w:rPr>
        <w:t xml:space="preserve">Číslo Klienta: </w:t>
      </w:r>
      <w:r w:rsidRPr="00586DB0">
        <w:rPr>
          <w:rFonts w:asciiTheme="majorHAnsi" w:hAnsiTheme="majorHAnsi" w:cs="Arial"/>
          <w:szCs w:val="22"/>
          <w:highlight w:val="yellow"/>
        </w:rPr>
        <w:t>[•]</w:t>
      </w:r>
    </w:p>
    <w:p w14:paraId="6AF7BD54" w14:textId="27EC0EBB" w:rsidR="004E1C23" w:rsidRDefault="00777500" w:rsidP="00777500">
      <w:pPr>
        <w:spacing w:before="0" w:line="240" w:lineRule="auto"/>
        <w:jc w:val="left"/>
        <w:rPr>
          <w:rFonts w:asciiTheme="majorHAnsi" w:hAnsiTheme="majorHAnsi" w:cs="Arial"/>
          <w:szCs w:val="22"/>
          <w:highlight w:val="yellow"/>
        </w:rPr>
      </w:pPr>
      <w:r w:rsidRPr="00777500">
        <w:rPr>
          <w:rFonts w:asciiTheme="majorHAnsi" w:hAnsiTheme="majorHAnsi" w:cs="Arial"/>
          <w:szCs w:val="22"/>
        </w:rPr>
        <w:t xml:space="preserve">Číslo ESCO: </w:t>
      </w:r>
      <w:r w:rsidRPr="00586DB0">
        <w:rPr>
          <w:rFonts w:asciiTheme="majorHAnsi" w:hAnsiTheme="majorHAnsi" w:cs="Arial"/>
          <w:szCs w:val="22"/>
          <w:highlight w:val="yellow"/>
        </w:rPr>
        <w:t>[•]</w:t>
      </w:r>
    </w:p>
    <w:p w14:paraId="25FDD58E" w14:textId="77777777" w:rsidR="004E1C23" w:rsidRDefault="004E1C23">
      <w:pPr>
        <w:spacing w:before="0" w:line="240" w:lineRule="auto"/>
        <w:jc w:val="left"/>
        <w:rPr>
          <w:rFonts w:asciiTheme="majorHAnsi" w:hAnsiTheme="majorHAnsi" w:cs="Arial"/>
          <w:szCs w:val="22"/>
          <w:highlight w:val="yellow"/>
        </w:rPr>
      </w:pPr>
      <w:r>
        <w:rPr>
          <w:rFonts w:asciiTheme="majorHAnsi" w:hAnsiTheme="majorHAnsi" w:cs="Arial"/>
          <w:szCs w:val="22"/>
          <w:highlight w:val="yellow"/>
        </w:rPr>
        <w:br w:type="page"/>
      </w:r>
    </w:p>
    <w:p w14:paraId="5313568C" w14:textId="77777777" w:rsidR="00F27368" w:rsidRPr="00F27368" w:rsidRDefault="00F27368" w:rsidP="00777500">
      <w:pPr>
        <w:spacing w:before="0" w:line="240" w:lineRule="auto"/>
        <w:jc w:val="left"/>
        <w:rPr>
          <w:rFonts w:asciiTheme="majorHAnsi" w:hAnsiTheme="majorHAnsi" w:cs="Arial"/>
          <w:szCs w:val="22"/>
        </w:rPr>
      </w:pPr>
    </w:p>
    <w:p w14:paraId="3D273095" w14:textId="3B5012D1"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lang w:val="sk-SK"/>
        </w:rPr>
        <w:t>(</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r w:rsidR="00437F4E" w:rsidRPr="00437F4E">
        <w:rPr>
          <w:rFonts w:asciiTheme="majorHAnsi" w:hAnsiTheme="majorHAnsi" w:cs="Arial"/>
          <w:szCs w:val="22"/>
          <w:lang w:val="sk-SK"/>
        </w:rPr>
        <w:t xml:space="preserve">na </w:t>
      </w:r>
      <w:proofErr w:type="spellStart"/>
      <w:r w:rsidR="00437F4E" w:rsidRPr="00437F4E">
        <w:rPr>
          <w:rFonts w:asciiTheme="majorHAnsi" w:hAnsiTheme="majorHAnsi" w:cs="Arial"/>
          <w:szCs w:val="22"/>
          <w:lang w:val="sk-SK"/>
        </w:rPr>
        <w:t>základě</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veřejné</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zakázky</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Realizace</w:t>
      </w:r>
      <w:proofErr w:type="spellEnd"/>
      <w:r w:rsidR="00437F4E" w:rsidRPr="00437F4E">
        <w:rPr>
          <w:rFonts w:asciiTheme="majorHAnsi" w:hAnsiTheme="majorHAnsi" w:cs="Arial"/>
          <w:szCs w:val="22"/>
          <w:lang w:val="sk-SK"/>
        </w:rPr>
        <w:t xml:space="preserve"> </w:t>
      </w:r>
      <w:r w:rsidR="008C7B7B">
        <w:rPr>
          <w:rFonts w:asciiTheme="majorHAnsi" w:hAnsiTheme="majorHAnsi" w:cs="Arial"/>
          <w:szCs w:val="22"/>
          <w:lang w:val="sk-SK"/>
        </w:rPr>
        <w:t>projektu</w:t>
      </w:r>
      <w:r w:rsidR="008C7B7B" w:rsidRPr="00437F4E">
        <w:rPr>
          <w:rFonts w:asciiTheme="majorHAnsi" w:hAnsiTheme="majorHAnsi" w:cs="Arial"/>
          <w:szCs w:val="22"/>
          <w:lang w:val="sk-SK"/>
        </w:rPr>
        <w:t xml:space="preserve"> </w:t>
      </w:r>
      <w:r w:rsidR="00437F4E" w:rsidRPr="00437F4E">
        <w:rPr>
          <w:rFonts w:asciiTheme="majorHAnsi" w:hAnsiTheme="majorHAnsi" w:cs="Arial"/>
          <w:szCs w:val="22"/>
          <w:lang w:val="sk-SK"/>
        </w:rPr>
        <w:t xml:space="preserve">EPC II – energetické úspory </w:t>
      </w:r>
      <w:proofErr w:type="spellStart"/>
      <w:r w:rsidR="00437F4E" w:rsidRPr="00437F4E">
        <w:rPr>
          <w:rFonts w:asciiTheme="majorHAnsi" w:hAnsiTheme="majorHAnsi" w:cs="Arial"/>
          <w:szCs w:val="22"/>
          <w:lang w:val="sk-SK"/>
        </w:rPr>
        <w:t>Středočeského</w:t>
      </w:r>
      <w:proofErr w:type="spellEnd"/>
      <w:r w:rsidR="00437F4E" w:rsidRPr="00437F4E">
        <w:rPr>
          <w:rFonts w:asciiTheme="majorHAnsi" w:hAnsiTheme="majorHAnsi" w:cs="Arial"/>
          <w:szCs w:val="22"/>
          <w:lang w:val="sk-SK"/>
        </w:rPr>
        <w:t xml:space="preserve"> kraje – </w:t>
      </w:r>
      <w:proofErr w:type="spellStart"/>
      <w:r w:rsidR="00437F4E" w:rsidRPr="00437F4E">
        <w:rPr>
          <w:rFonts w:asciiTheme="majorHAnsi" w:hAnsiTheme="majorHAnsi" w:cs="Arial"/>
          <w:szCs w:val="22"/>
          <w:lang w:val="sk-SK"/>
        </w:rPr>
        <w:t>soubor</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objektů</w:t>
      </w:r>
      <w:proofErr w:type="spellEnd"/>
      <w:r w:rsidR="00437F4E" w:rsidRPr="00437F4E">
        <w:rPr>
          <w:rFonts w:asciiTheme="majorHAnsi" w:hAnsiTheme="majorHAnsi" w:cs="Arial"/>
          <w:szCs w:val="22"/>
          <w:lang w:val="sk-SK"/>
        </w:rPr>
        <w:t xml:space="preserve"> č. </w:t>
      </w:r>
      <w:r w:rsidR="008C7B7B">
        <w:rPr>
          <w:rFonts w:asciiTheme="majorHAnsi" w:hAnsiTheme="majorHAnsi" w:cs="Arial"/>
          <w:szCs w:val="22"/>
          <w:lang w:val="sk-SK"/>
        </w:rPr>
        <w:t>6</w:t>
      </w:r>
      <w:r w:rsidR="00437F4E" w:rsidRPr="00437F4E">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w:t>
      </w:r>
      <w:r w:rsidR="002C6904">
        <w:rPr>
          <w:rFonts w:asciiTheme="majorHAnsi" w:hAnsiTheme="majorHAnsi" w:cs="Arial"/>
          <w:szCs w:val="22"/>
          <w:lang w:val="sk-SK"/>
        </w:rPr>
        <w:t>5</w:t>
      </w:r>
      <w:r w:rsidR="002C6904" w:rsidRPr="00F27368">
        <w:rPr>
          <w:rFonts w:asciiTheme="majorHAnsi" w:hAnsiTheme="majorHAnsi" w:cs="Arial"/>
          <w:szCs w:val="22"/>
          <w:lang w:val="sk-SK"/>
        </w:rPr>
        <w:t xml:space="preserve"> </w:t>
      </w:r>
      <w:r w:rsidRPr="00F27368">
        <w:rPr>
          <w:rFonts w:asciiTheme="majorHAnsi" w:hAnsiTheme="majorHAnsi" w:cs="Arial"/>
          <w:szCs w:val="22"/>
          <w:lang w:val="sk-SK"/>
        </w:rPr>
        <w:t xml:space="preserve">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2"/>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644E3FB3" w14:textId="77777777" w:rsidR="003D405B" w:rsidRDefault="003D405B" w:rsidP="00F27368">
      <w:pPr>
        <w:tabs>
          <w:tab w:val="left" w:pos="1701"/>
          <w:tab w:val="left" w:pos="4678"/>
        </w:tabs>
        <w:spacing w:before="0"/>
        <w:rPr>
          <w:rFonts w:asciiTheme="majorHAnsi" w:hAnsiTheme="majorHAnsi" w:cs="Arial"/>
          <w:b/>
          <w:bCs/>
          <w:szCs w:val="22"/>
        </w:rPr>
      </w:pPr>
      <w:r w:rsidRPr="003D405B">
        <w:rPr>
          <w:rFonts w:asciiTheme="majorHAnsi" w:hAnsiTheme="majorHAnsi" w:cs="Arial"/>
          <w:b/>
          <w:bCs/>
          <w:szCs w:val="22"/>
        </w:rPr>
        <w:t>Středočeský kraj</w:t>
      </w:r>
      <w:r w:rsidRPr="003D405B" w:rsidDel="003D405B">
        <w:rPr>
          <w:rFonts w:asciiTheme="majorHAnsi" w:hAnsiTheme="majorHAnsi" w:cs="Arial"/>
          <w:b/>
          <w:bCs/>
          <w:szCs w:val="22"/>
        </w:rPr>
        <w:t xml:space="preserve"> </w:t>
      </w:r>
    </w:p>
    <w:p w14:paraId="3364BBA9" w14:textId="0896FE83"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sídlo: </w:t>
      </w:r>
      <w:r w:rsidR="003D405B" w:rsidRPr="00437F4E">
        <w:rPr>
          <w:rFonts w:asciiTheme="majorHAnsi" w:hAnsiTheme="majorHAnsi" w:cs="Arial"/>
          <w:szCs w:val="22"/>
        </w:rPr>
        <w:t>Zborovská 11, Praha 5, 150 21 Smíchov</w:t>
      </w:r>
    </w:p>
    <w:p w14:paraId="3A7FFE7D" w14:textId="0D39856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IČO: </w:t>
      </w:r>
      <w:r w:rsidR="003D405B" w:rsidRPr="00437F4E">
        <w:rPr>
          <w:rFonts w:asciiTheme="majorHAnsi" w:hAnsiTheme="majorHAnsi" w:cs="Arial"/>
          <w:szCs w:val="22"/>
        </w:rPr>
        <w:t>70891095</w:t>
      </w:r>
    </w:p>
    <w:p w14:paraId="5B52CECF" w14:textId="3B70233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DIČ: </w:t>
      </w:r>
      <w:r w:rsidR="00437F4E" w:rsidRPr="00437F4E">
        <w:rPr>
          <w:rFonts w:asciiTheme="majorHAnsi" w:hAnsiTheme="majorHAnsi" w:cs="Arial"/>
          <w:szCs w:val="22"/>
        </w:rPr>
        <w:t>CZ70891095</w:t>
      </w:r>
    </w:p>
    <w:p w14:paraId="08D84847" w14:textId="65F86FAB"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bankovní spojení: </w:t>
      </w:r>
      <w:r w:rsidR="00437F4E" w:rsidRPr="00777500">
        <w:rPr>
          <w:rFonts w:asciiTheme="majorHAnsi" w:hAnsiTheme="majorHAnsi" w:cs="Arial"/>
          <w:i/>
          <w:iCs/>
          <w:snapToGrid w:val="0"/>
          <w:szCs w:val="22"/>
          <w:highlight w:val="cyan"/>
        </w:rPr>
        <w:t>doplní Klient</w:t>
      </w:r>
    </w:p>
    <w:p w14:paraId="6C598230" w14:textId="284984D5" w:rsidR="00F27368" w:rsidRPr="00437F4E" w:rsidRDefault="00F27368" w:rsidP="00F27368">
      <w:pPr>
        <w:tabs>
          <w:tab w:val="left" w:pos="1701"/>
          <w:tab w:val="left" w:pos="4678"/>
        </w:tabs>
        <w:spacing w:before="0"/>
        <w:rPr>
          <w:rFonts w:asciiTheme="majorHAnsi" w:hAnsiTheme="majorHAnsi"/>
          <w:szCs w:val="22"/>
        </w:rPr>
      </w:pPr>
      <w:r w:rsidRPr="00437F4E">
        <w:rPr>
          <w:rFonts w:asciiTheme="majorHAnsi" w:hAnsiTheme="majorHAnsi" w:cs="Arial"/>
          <w:snapToGrid w:val="0"/>
          <w:szCs w:val="22"/>
        </w:rPr>
        <w:t xml:space="preserve">zastoupený: </w:t>
      </w:r>
      <w:r w:rsidR="00437F4E" w:rsidRPr="00777500">
        <w:rPr>
          <w:rFonts w:asciiTheme="majorHAnsi" w:hAnsiTheme="majorHAnsi" w:cs="Arial"/>
          <w:szCs w:val="22"/>
        </w:rPr>
        <w:t>Libor Lesák, radní pro oblast investic, majetku a veřejných zakázek</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0"/>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o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1"/>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3" w:name="_Toc326522956"/>
      <w:bookmarkStart w:id="4" w:name="_Ref330840228"/>
      <w:r w:rsidRPr="00F27368">
        <w:rPr>
          <w:rFonts w:asciiTheme="majorHAnsi" w:hAnsiTheme="majorHAnsi"/>
        </w:rPr>
        <w:t>Úvodní prohlášení</w:t>
      </w:r>
      <w:bookmarkEnd w:id="3"/>
      <w:bookmarkEnd w:id="4"/>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w:t>
      </w:r>
      <w:proofErr w:type="gramStart"/>
      <w:r w:rsidR="00664B96" w:rsidRPr="00F27368">
        <w:rPr>
          <w:rFonts w:asciiTheme="majorHAnsi" w:hAnsiTheme="majorHAnsi"/>
        </w:rPr>
        <w:t>vztahy,</w:t>
      </w:r>
      <w:proofErr w:type="gramEnd"/>
      <w:r w:rsidR="00664B96" w:rsidRPr="00F27368">
        <w:rPr>
          <w:rFonts w:asciiTheme="majorHAnsi" w:hAnsiTheme="majorHAnsi"/>
        </w:rPr>
        <w:t xml:space="preserve">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14:paraId="2268A53A" w14:textId="48E19EF6"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w:t>
      </w:r>
      <w:r w:rsidRPr="00AB29AA">
        <w:rPr>
          <w:rFonts w:asciiTheme="majorHAnsi" w:hAnsiTheme="majorHAnsi"/>
        </w:rPr>
        <w:t>za podmínek dle této smlouvy</w:t>
      </w:r>
      <w:r w:rsidR="003D405B">
        <w:rPr>
          <w:rFonts w:asciiTheme="majorHAnsi" w:hAnsiTheme="majorHAnsi"/>
        </w:rPr>
        <w:t>.</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5" w:name="_Toc326522957"/>
      <w:r w:rsidRPr="00885B17">
        <w:rPr>
          <w:rFonts w:asciiTheme="majorHAnsi" w:hAnsiTheme="majorHAnsi"/>
          <w:szCs w:val="24"/>
        </w:rPr>
        <w:t>Definice</w:t>
      </w:r>
      <w:bookmarkEnd w:id="5"/>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4B44665D" w14:textId="0C01F5F2" w:rsidR="00396DC6" w:rsidRPr="00B47681" w:rsidRDefault="00396DC6" w:rsidP="00B47681">
      <w:pPr>
        <w:pStyle w:val="Nadpis5"/>
        <w:numPr>
          <w:ilvl w:val="0"/>
          <w:numId w:val="32"/>
        </w:numPr>
        <w:ind w:left="964" w:hanging="567"/>
        <w:rPr>
          <w:rFonts w:asciiTheme="majorHAnsi" w:hAnsiTheme="majorHAnsi"/>
          <w:bCs w:val="0"/>
          <w:iCs w:val="0"/>
        </w:rPr>
      </w:pPr>
      <w:r w:rsidRPr="00B47681">
        <w:rPr>
          <w:rFonts w:asciiTheme="majorHAnsi" w:hAnsiTheme="majorHAnsi"/>
        </w:rPr>
        <w:t>„</w:t>
      </w:r>
      <w:r w:rsidRPr="00396DC6">
        <w:rPr>
          <w:rFonts w:asciiTheme="majorHAnsi" w:hAnsiTheme="majorHAnsi"/>
          <w:b/>
          <w:bCs w:val="0"/>
        </w:rPr>
        <w:t>administrátor dotace</w:t>
      </w:r>
      <w:r w:rsidRPr="00B47681">
        <w:rPr>
          <w:rFonts w:asciiTheme="majorHAnsi" w:hAnsiTheme="majorHAnsi"/>
        </w:rPr>
        <w:t>“ znamená Státní fond životního prostředí České</w:t>
      </w:r>
      <w:r w:rsidR="002E14D4">
        <w:rPr>
          <w:rFonts w:asciiTheme="majorHAnsi" w:hAnsiTheme="majorHAnsi"/>
        </w:rPr>
        <w:t xml:space="preserve"> republiky</w:t>
      </w:r>
      <w:r w:rsidRPr="00B47681">
        <w:rPr>
          <w:rFonts w:asciiTheme="majorHAnsi" w:hAnsiTheme="majorHAnsi"/>
        </w:rPr>
        <w:t>, který Klientovi poskytuje dotaci;</w:t>
      </w:r>
    </w:p>
    <w:p w14:paraId="539FFFE3" w14:textId="4244EDE6" w:rsidR="00CE06AF" w:rsidRPr="00586DB0" w:rsidRDefault="00317677" w:rsidP="006B7D21">
      <w:pPr>
        <w:pStyle w:val="Nadpis5"/>
        <w:numPr>
          <w:ilvl w:val="0"/>
          <w:numId w:val="32"/>
        </w:numPr>
        <w:ind w:left="964" w:hanging="567"/>
        <w:rPr>
          <w:rFonts w:asciiTheme="majorHAnsi" w:hAnsiTheme="majorHAnsi"/>
        </w:rPr>
      </w:pPr>
      <w:r>
        <w:rPr>
          <w:rFonts w:asciiTheme="majorHAnsi" w:hAnsiTheme="majorHAnsi"/>
          <w:b/>
        </w:rPr>
        <w:t>„</w:t>
      </w:r>
      <w:r w:rsidR="008C7B7B">
        <w:rPr>
          <w:rFonts w:asciiTheme="majorHAnsi" w:hAnsiTheme="majorHAnsi"/>
          <w:b/>
        </w:rPr>
        <w:t>projekt</w:t>
      </w:r>
      <w:r w:rsidR="00CE06AF" w:rsidRPr="00F27368">
        <w:rPr>
          <w:rFonts w:asciiTheme="majorHAnsi" w:hAnsiTheme="majorHAnsi"/>
          <w:b/>
        </w:rPr>
        <w:t>“</w:t>
      </w:r>
      <w:r w:rsidR="00CE06AF" w:rsidRPr="00F27368">
        <w:rPr>
          <w:rFonts w:asciiTheme="majorHAnsi" w:hAnsiTheme="majorHAnsi"/>
        </w:rPr>
        <w:t xml:space="preserve"> má význam uvedený v </w:t>
      </w:r>
      <w:r w:rsidR="00CE06AF" w:rsidRPr="00F27368">
        <w:rPr>
          <w:rFonts w:asciiTheme="majorHAnsi" w:hAnsiTheme="majorHAnsi"/>
        </w:rPr>
        <w:fldChar w:fldCharType="begin"/>
      </w:r>
      <w:r w:rsidR="00CE06AF" w:rsidRPr="00F27368">
        <w:rPr>
          <w:rFonts w:asciiTheme="majorHAnsi" w:hAnsiTheme="majorHAnsi"/>
        </w:rPr>
        <w:instrText xml:space="preserve"> REF _Ref337650906 \w \h  \* MERGEFORMAT </w:instrText>
      </w:r>
      <w:r w:rsidR="00CE06AF" w:rsidRPr="00F27368">
        <w:rPr>
          <w:rFonts w:asciiTheme="majorHAnsi" w:hAnsiTheme="majorHAnsi"/>
        </w:rPr>
      </w:r>
      <w:r w:rsidR="00CE06AF" w:rsidRPr="00F27368">
        <w:rPr>
          <w:rFonts w:asciiTheme="majorHAnsi" w:hAnsiTheme="majorHAnsi"/>
        </w:rPr>
        <w:fldChar w:fldCharType="separate"/>
      </w:r>
      <w:r w:rsidR="00B24CBE">
        <w:rPr>
          <w:rFonts w:asciiTheme="majorHAnsi" w:hAnsiTheme="majorHAnsi"/>
        </w:rPr>
        <w:t>Článek 3.1</w:t>
      </w:r>
      <w:r w:rsidR="00CE06AF" w:rsidRPr="00F27368">
        <w:rPr>
          <w:rFonts w:asciiTheme="majorHAnsi" w:hAnsiTheme="majorHAnsi"/>
        </w:rPr>
        <w:fldChar w:fldCharType="end"/>
      </w:r>
      <w:r w:rsidR="00CE06AF" w:rsidRPr="00F27368">
        <w:rPr>
          <w:rFonts w:asciiTheme="majorHAnsi" w:hAnsiTheme="majorHAnsi"/>
        </w:rPr>
        <w:t>;</w:t>
      </w:r>
      <w:r w:rsidR="00CE06AF" w:rsidRPr="00F27368">
        <w:rPr>
          <w:rFonts w:asciiTheme="majorHAnsi" w:hAnsiTheme="majorHAnsi"/>
          <w:b/>
        </w:rPr>
        <w:t xml:space="preserve"> </w:t>
      </w:r>
    </w:p>
    <w:p w14:paraId="07634829" w14:textId="63912E09"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0CBE9716"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B24CBE">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30B11EF3"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2A150BCA"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B24CBE">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46294BFF"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289F66A6"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3C290406" w:rsidR="00FA287E"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B24CBE">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3FA5F57" w14:textId="5706170D" w:rsidR="00706BC7" w:rsidRPr="002E14D4" w:rsidRDefault="00706BC7" w:rsidP="00B47681">
      <w:pPr>
        <w:pStyle w:val="Nadpis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na financování </w:t>
      </w:r>
      <w:r w:rsidR="00B24CBE" w:rsidRPr="00B24CBE">
        <w:rPr>
          <w:rFonts w:asciiTheme="majorHAnsi" w:hAnsiTheme="majorHAnsi"/>
        </w:rPr>
        <w:t xml:space="preserve">plnění dle </w:t>
      </w:r>
      <w:r w:rsidR="00B24CBE">
        <w:rPr>
          <w:rFonts w:asciiTheme="majorHAnsi" w:hAnsiTheme="majorHAnsi"/>
        </w:rPr>
        <w:t xml:space="preserve">této </w:t>
      </w:r>
      <w:r>
        <w:rPr>
          <w:rFonts w:asciiTheme="majorHAnsi" w:hAnsiTheme="majorHAnsi"/>
        </w:rPr>
        <w:t xml:space="preserve">smlouvy poskytnuté </w:t>
      </w:r>
      <w:r w:rsidRPr="00934131">
        <w:rPr>
          <w:rFonts w:asciiTheme="majorHAnsi" w:hAnsiTheme="majorHAnsi"/>
        </w:rPr>
        <w:t xml:space="preserve">ze strany Ministerstva životního prostředí, prostřednictvím Státního fondu životního prostředí České republiky </w:t>
      </w:r>
      <w:r w:rsidRPr="00706BC7">
        <w:rPr>
          <w:rFonts w:asciiTheme="majorHAnsi" w:hAnsiTheme="majorHAnsi"/>
        </w:rPr>
        <w:t>z Operačního programu životního prostředí (OPŽP) 2021–2027</w:t>
      </w:r>
      <w:r>
        <w:rPr>
          <w:rFonts w:asciiTheme="majorHAnsi" w:hAnsiTheme="majorHAnsi"/>
        </w:rPr>
        <w:t xml:space="preserve">, ve výši </w:t>
      </w:r>
      <w:ins w:id="6" w:author="David Kudýn" w:date="2024-07-22T10:49:00Z">
        <w:r w:rsidR="00D65B9D">
          <w:rPr>
            <w:rFonts w:asciiTheme="majorHAnsi" w:hAnsiTheme="majorHAnsi"/>
          </w:rPr>
          <w:t xml:space="preserve">    </w:t>
        </w:r>
        <w:r w:rsidR="00D65B9D" w:rsidRPr="00D65B9D">
          <w:rPr>
            <w:rFonts w:asciiTheme="majorHAnsi" w:hAnsiTheme="majorHAnsi"/>
          </w:rPr>
          <w:t>42 556</w:t>
        </w:r>
        <w:r w:rsidR="00D65B9D">
          <w:rPr>
            <w:rFonts w:asciiTheme="majorHAnsi" w:hAnsiTheme="majorHAnsi"/>
          </w:rPr>
          <w:t> </w:t>
        </w:r>
        <w:r w:rsidR="00D65B9D" w:rsidRPr="00D65B9D">
          <w:rPr>
            <w:rFonts w:asciiTheme="majorHAnsi" w:hAnsiTheme="majorHAnsi"/>
          </w:rPr>
          <w:t>8</w:t>
        </w:r>
        <w:r w:rsidR="00D65B9D">
          <w:rPr>
            <w:rFonts w:asciiTheme="majorHAnsi" w:hAnsiTheme="majorHAnsi"/>
          </w:rPr>
          <w:t xml:space="preserve">60 </w:t>
        </w:r>
      </w:ins>
      <w:r w:rsidRPr="00611628">
        <w:rPr>
          <w:rFonts w:asciiTheme="majorHAnsi" w:hAnsiTheme="majorHAnsi"/>
        </w:rPr>
        <w:t>Kč</w:t>
      </w:r>
      <w:ins w:id="7" w:author="David Kudýn" w:date="2024-07-22T10:49:00Z">
        <w:r w:rsidR="00D65B9D">
          <w:rPr>
            <w:rFonts w:asciiTheme="majorHAnsi" w:hAnsiTheme="majorHAnsi"/>
          </w:rPr>
          <w:t xml:space="preserve"> s DPH</w:t>
        </w:r>
      </w:ins>
      <w:r w:rsidRPr="00732290">
        <w:rPr>
          <w:rFonts w:asciiTheme="majorHAnsi" w:hAnsiTheme="majorHAnsi"/>
        </w:rPr>
        <w:t>;</w:t>
      </w:r>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Energetický 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lastRenderedPageBreak/>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41777EB2"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w:t>
      </w:r>
      <w:r w:rsidR="008C7B7B">
        <w:rPr>
          <w:rFonts w:asciiTheme="majorHAnsi" w:hAnsiTheme="majorHAnsi"/>
          <w:b/>
        </w:rPr>
        <w:t>projektu</w:t>
      </w:r>
      <w:r w:rsidR="00705D03" w:rsidRPr="00F27368">
        <w:rPr>
          <w:rFonts w:asciiTheme="majorHAnsi" w:hAnsiTheme="majorHAnsi"/>
          <w:b/>
        </w:rPr>
        <w:t xml:space="preserve">“ </w:t>
      </w:r>
      <w:r w:rsidR="00705D03" w:rsidRPr="00F27368">
        <w:rPr>
          <w:rFonts w:asciiTheme="majorHAnsi" w:hAnsiTheme="majorHAnsi"/>
        </w:rPr>
        <w:t>znamená harmonogram realizace projektu specifikovaný v příloze č. 4;</w:t>
      </w:r>
    </w:p>
    <w:p w14:paraId="5510E29E" w14:textId="7F1AF49E"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4A692F9"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28.3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17F2F4E7"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30.1</w:t>
      </w:r>
      <w:r w:rsidR="00B40838" w:rsidRPr="00F27368">
        <w:rPr>
          <w:rFonts w:asciiTheme="majorHAnsi" w:hAnsiTheme="majorHAnsi"/>
        </w:rPr>
        <w:fldChar w:fldCharType="end"/>
      </w:r>
      <w:r w:rsidR="008E1E07"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5242B37E"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B24CBE">
        <w:rPr>
          <w:rFonts w:asciiTheme="majorHAnsi" w:hAnsiTheme="majorHAnsi"/>
        </w:rPr>
        <w:t>Článek 39.2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10D28618"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7716C69E"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299D5BDA"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76033DA0"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4077A185"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6441CC82"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464BF5D3"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8" w:name="_Toc326522958"/>
      <w:r w:rsidRPr="00F27368">
        <w:rPr>
          <w:rFonts w:asciiTheme="majorHAnsi" w:hAnsiTheme="majorHAnsi"/>
          <w:szCs w:val="24"/>
        </w:rPr>
        <w:t>Účel smlouvy</w:t>
      </w:r>
      <w:bookmarkEnd w:id="8"/>
    </w:p>
    <w:p w14:paraId="33CDE5BA" w14:textId="5D8BB6BC" w:rsidR="008036CF" w:rsidRPr="00F27368" w:rsidRDefault="009625CE" w:rsidP="00957080">
      <w:pPr>
        <w:pStyle w:val="Nadpis2"/>
        <w:rPr>
          <w:rFonts w:asciiTheme="majorHAnsi" w:hAnsiTheme="majorHAnsi"/>
          <w:i/>
        </w:rPr>
      </w:pPr>
      <w:bookmarkStart w:id="9"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9"/>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2044592B"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w:t>
      </w:r>
      <w:r w:rsidR="008C7B7B">
        <w:rPr>
          <w:rFonts w:asciiTheme="majorHAnsi" w:hAnsiTheme="majorHAnsi"/>
          <w:b/>
        </w:rPr>
        <w:t>projekt</w:t>
      </w:r>
      <w:r w:rsidR="00205D64" w:rsidRPr="00F27368">
        <w:rPr>
          <w:rFonts w:asciiTheme="majorHAnsi" w:hAnsiTheme="majorHAnsi"/>
          <w:b/>
        </w:rPr>
        <w: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10" w:name="_Toc326522959"/>
      <w:r w:rsidRPr="00F27368">
        <w:rPr>
          <w:rFonts w:asciiTheme="majorHAnsi" w:hAnsiTheme="majorHAnsi"/>
          <w:szCs w:val="24"/>
        </w:rPr>
        <w:t>Předmět smlouvy</w:t>
      </w:r>
      <w:bookmarkEnd w:id="10"/>
    </w:p>
    <w:p w14:paraId="25DA687B" w14:textId="699E78B6" w:rsidR="00705B97" w:rsidRPr="00F27368" w:rsidRDefault="00705B97" w:rsidP="00705B97">
      <w:pPr>
        <w:pStyle w:val="Nadpis2"/>
        <w:ind w:left="397" w:hanging="397"/>
        <w:rPr>
          <w:rFonts w:asciiTheme="majorHAnsi" w:hAnsiTheme="majorHAnsi"/>
        </w:rPr>
      </w:pPr>
      <w:bookmarkStart w:id="11" w:name="_Předmětem_Smlouvy_je_závazek_Zhotov"/>
      <w:bookmarkEnd w:id="11"/>
      <w:r w:rsidRPr="00F27368">
        <w:rPr>
          <w:rFonts w:asciiTheme="majorHAnsi" w:hAnsiTheme="majorHAnsi"/>
        </w:rPr>
        <w:t xml:space="preserve">ESCO se zavazuje </w:t>
      </w:r>
      <w:r w:rsidR="00EE1132" w:rsidRPr="00F27368">
        <w:rPr>
          <w:rFonts w:asciiTheme="majorHAnsi" w:hAnsiTheme="majorHAnsi"/>
        </w:rPr>
        <w:t xml:space="preserve">provést </w:t>
      </w:r>
      <w:r w:rsidR="001A486C">
        <w:rPr>
          <w:rFonts w:asciiTheme="majorHAnsi" w:hAnsiTheme="majorHAnsi"/>
        </w:rPr>
        <w:t>projekt</w:t>
      </w:r>
      <w:r w:rsidR="001A486C" w:rsidRPr="00F27368">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w:t>
      </w:r>
      <w:r w:rsidR="00CC04F9">
        <w:rPr>
          <w:rFonts w:asciiTheme="majorHAnsi" w:hAnsiTheme="majorHAnsi"/>
        </w:rPr>
        <w:t>a</w:t>
      </w:r>
      <w:r w:rsidR="00EE1132" w:rsidRPr="00F27368">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14:paraId="46E6EEF4" w14:textId="7DAAC2AD"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EE1132" w:rsidRPr="00F27368">
        <w:rPr>
          <w:rFonts w:asciiTheme="majorHAnsi" w:hAnsiTheme="majorHAnsi"/>
        </w:rPr>
        <w:t>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597B5C08"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00B179F6" w:rsidRPr="00F27368">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w:t>
      </w:r>
      <w:r w:rsidR="00B179F6" w:rsidRPr="00F27368">
        <w:rPr>
          <w:rFonts w:asciiTheme="majorHAnsi" w:hAnsiTheme="majorHAnsi"/>
        </w:rPr>
        <w:lastRenderedPageBreak/>
        <w:t xml:space="preserve">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4D856345" w:rsidR="00EE1132" w:rsidRPr="00F27368" w:rsidRDefault="00EE1132" w:rsidP="00EE1132">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dokončena okamžikem dokončení všech etap </w:t>
      </w:r>
      <w:r w:rsidR="008C7B7B">
        <w:rPr>
          <w:rFonts w:asciiTheme="majorHAnsi" w:hAnsiTheme="majorHAnsi"/>
        </w:rPr>
        <w:t>projektu</w:t>
      </w:r>
      <w:r w:rsidRPr="00F27368">
        <w:rPr>
          <w:rFonts w:asciiTheme="majorHAnsi" w:hAnsiTheme="majorHAnsi"/>
        </w:rPr>
        <w:t>,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ov"/>
        <w:keepNext/>
        <w:pageBreakBefore/>
        <w:rPr>
          <w:rFonts w:asciiTheme="majorHAnsi" w:hAnsiTheme="majorHAnsi"/>
        </w:rPr>
      </w:pPr>
      <w:bookmarkStart w:id="12"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2"/>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 w:name="_Ref207368830"/>
      <w:bookmarkStart w:id="14"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3"/>
      <w:bookmarkEnd w:id="14"/>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5AEAD61E" w:rsidR="003A576D" w:rsidRPr="00F27368" w:rsidRDefault="003A576D" w:rsidP="00957080">
      <w:pPr>
        <w:pStyle w:val="Nadpis2"/>
        <w:rPr>
          <w:rFonts w:asciiTheme="majorHAnsi" w:hAnsiTheme="majorHAnsi"/>
        </w:rPr>
      </w:pPr>
      <w:bookmarkStart w:id="15" w:name="_Ref330840684"/>
      <w:r w:rsidRPr="00F27368">
        <w:rPr>
          <w:rFonts w:asciiTheme="majorHAnsi" w:hAnsiTheme="majorHAnsi"/>
        </w:rPr>
        <w:t xml:space="preserve">ESCO se zavazuje do </w:t>
      </w:r>
      <w:r w:rsidR="009625CE" w:rsidRPr="00F27368">
        <w:rPr>
          <w:rFonts w:asciiTheme="majorHAnsi" w:hAnsiTheme="majorHAnsi"/>
        </w:rPr>
        <w:t>[</w:t>
      </w:r>
      <w:ins w:id="16" w:author="David Kudýn" w:date="2024-07-22T11:08:00Z">
        <w:r w:rsidR="00D65B9D">
          <w:rPr>
            <w:rFonts w:asciiTheme="majorHAnsi" w:hAnsiTheme="majorHAnsi"/>
          </w:rPr>
          <w:t>9</w:t>
        </w:r>
      </w:ins>
      <w:del w:id="17" w:author="David Kudýn" w:date="2024-07-22T11:08:00Z">
        <w:r w:rsidRPr="00F27368" w:rsidDel="00D65B9D">
          <w:rPr>
            <w:rFonts w:asciiTheme="majorHAnsi" w:hAnsiTheme="majorHAnsi"/>
          </w:rPr>
          <w:delText>6</w:delText>
        </w:r>
      </w:del>
      <w:r w:rsidRPr="00F27368">
        <w:rPr>
          <w:rFonts w:asciiTheme="majorHAnsi" w:hAnsiTheme="majorHAnsi"/>
        </w:rPr>
        <w:t xml:space="preserve">0]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5"/>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F27368" w:rsidRDefault="003A576D" w:rsidP="00957080">
      <w:pPr>
        <w:pStyle w:val="Nadpis2"/>
        <w:rPr>
          <w:rFonts w:asciiTheme="majorHAnsi" w:hAnsiTheme="majorHAnsi"/>
        </w:rPr>
      </w:pPr>
      <w:bookmarkStart w:id="18"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8"/>
      <w:r w:rsidR="00DD22C6" w:rsidRPr="00DD22C6">
        <w:t xml:space="preserve"> </w:t>
      </w:r>
      <w:r w:rsidR="00DD22C6" w:rsidRPr="00DD22C6">
        <w:rPr>
          <w:rFonts w:asciiTheme="majorHAnsi" w:hAnsiTheme="majorHAnsi"/>
        </w:rPr>
        <w:t>Před odstoupením od smlouvy z důvodu výše uvedených skutečností se však smluvní strany zavazují nejprve jednat a nalézt pro ně přijatelné východisko.</w:t>
      </w:r>
    </w:p>
    <w:p w14:paraId="17EB9C48" w14:textId="74007704" w:rsidR="003A576D" w:rsidRPr="00F27368" w:rsidRDefault="00014C5A" w:rsidP="00957080">
      <w:pPr>
        <w:pStyle w:val="Nadpis2"/>
        <w:rPr>
          <w:rFonts w:asciiTheme="majorHAnsi" w:hAnsiTheme="majorHAnsi"/>
        </w:rPr>
      </w:pPr>
      <w:bookmarkStart w:id="19"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19"/>
      <w:r w:rsidR="004E057E" w:rsidRPr="00F27368">
        <w:rPr>
          <w:rFonts w:asciiTheme="majorHAnsi" w:hAnsiTheme="majorHAnsi"/>
        </w:rPr>
        <w:t xml:space="preserve"> </w:t>
      </w:r>
    </w:p>
    <w:p w14:paraId="44D730E6" w14:textId="244B2C12"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ov"/>
        <w:keepNext/>
        <w:pageBreakBefore/>
        <w:spacing w:before="480"/>
        <w:rPr>
          <w:rStyle w:val="StylNzevTunPodtrenChar"/>
          <w:rFonts w:asciiTheme="majorHAnsi" w:hAnsiTheme="majorHAnsi"/>
          <w:b w:val="0"/>
        </w:rPr>
      </w:pPr>
      <w:bookmarkStart w:id="20"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20"/>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1" w:name="_Toc326522964"/>
      <w:r w:rsidRPr="00F27368">
        <w:rPr>
          <w:rFonts w:asciiTheme="majorHAnsi" w:hAnsiTheme="majorHAnsi"/>
        </w:rPr>
        <w:t>Práva a povinnosti smluvních stran</w:t>
      </w:r>
      <w:bookmarkEnd w:id="21"/>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3CA57E49" w14:textId="019A029A"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14:paraId="33EA7C47" w14:textId="758D7BCA" w:rsidR="00F81353" w:rsidRPr="00F27368" w:rsidRDefault="00F81353" w:rsidP="00957080">
      <w:pPr>
        <w:pStyle w:val="Nadpis2"/>
        <w:rPr>
          <w:rFonts w:asciiTheme="majorHAnsi" w:hAnsiTheme="majorHAnsi"/>
        </w:rPr>
      </w:pPr>
      <w:bookmarkStart w:id="22" w:name="_Ref330840265"/>
      <w:r w:rsidRPr="008B0C60">
        <w:rPr>
          <w:rFonts w:asciiTheme="majorHAnsi" w:hAnsiTheme="majorHAnsi"/>
        </w:rPr>
        <w:t>ESCO se zavazuje</w:t>
      </w:r>
      <w:r w:rsidRPr="00F27368">
        <w:rPr>
          <w:rFonts w:asciiTheme="majorHAnsi" w:hAnsiTheme="majorHAnsi"/>
        </w:rPr>
        <w:t>:</w:t>
      </w:r>
      <w:bookmarkEnd w:id="22"/>
    </w:p>
    <w:p w14:paraId="45AE8DC1" w14:textId="593470C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F32179">
        <w:rPr>
          <w:rFonts w:asciiTheme="majorHAnsi" w:hAnsiTheme="majorHAnsi"/>
        </w:rPr>
        <w:t>30</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1A8D69F0" w:rsidR="00184CCF" w:rsidRPr="00F27368" w:rsidRDefault="00F81353" w:rsidP="00F30234">
      <w:pPr>
        <w:pStyle w:val="Nadpis5"/>
        <w:numPr>
          <w:ilvl w:val="0"/>
          <w:numId w:val="14"/>
        </w:numPr>
        <w:ind w:left="964" w:hanging="567"/>
        <w:rPr>
          <w:rFonts w:asciiTheme="majorHAnsi" w:hAnsiTheme="majorHAnsi"/>
        </w:rPr>
      </w:pPr>
      <w:bookmarkStart w:id="23" w:name="_Ref152047542"/>
      <w:r w:rsidRPr="00F27368">
        <w:rPr>
          <w:rFonts w:asciiTheme="majorHAnsi" w:hAnsiTheme="majorHAnsi"/>
        </w:rPr>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23"/>
    </w:p>
    <w:p w14:paraId="7279F70E" w14:textId="51B5C1CA" w:rsidR="00F81353"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7B66BA03" w:rsidR="00F32179" w:rsidRPr="00D84B9A" w:rsidRDefault="00F32179" w:rsidP="00F32179">
      <w:pPr>
        <w:pStyle w:val="Bullet2"/>
        <w:ind w:left="1248" w:hanging="284"/>
        <w:rPr>
          <w:rFonts w:asciiTheme="majorHAnsi" w:hAnsiTheme="majorHAnsi"/>
        </w:rPr>
      </w:pPr>
      <w:r w:rsidRPr="00586DB0">
        <w:rPr>
          <w:rFonts w:asciiTheme="majorHAnsi" w:hAnsiTheme="majorHAnsi"/>
        </w:rPr>
        <w:t xml:space="preserve">v harmonogramu realizace </w:t>
      </w:r>
      <w:r w:rsidR="008C7B7B">
        <w:rPr>
          <w:rFonts w:asciiTheme="majorHAnsi" w:hAnsiTheme="majorHAnsi"/>
        </w:rPr>
        <w:t>projektu</w:t>
      </w:r>
      <w:r w:rsidR="008C7B7B" w:rsidRPr="00F27368">
        <w:rPr>
          <w:rFonts w:asciiTheme="majorHAnsi" w:hAnsiTheme="majorHAnsi"/>
        </w:rPr>
        <w:t xml:space="preserve"> </w:t>
      </w:r>
      <w:r w:rsidRPr="00586DB0">
        <w:rPr>
          <w:rFonts w:asciiTheme="majorHAnsi" w:hAnsiTheme="majorHAnsi"/>
        </w:rPr>
        <w:t xml:space="preserve">budou uvedeny časové milníky i pro přípravu </w:t>
      </w:r>
      <w:r w:rsidR="008C7B7B">
        <w:rPr>
          <w:rFonts w:asciiTheme="majorHAnsi" w:hAnsiTheme="majorHAnsi"/>
        </w:rPr>
        <w:t>projektu</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8C7B7B">
        <w:rPr>
          <w:rFonts w:asciiTheme="majorHAnsi" w:hAnsiTheme="majorHAnsi"/>
        </w:rPr>
        <w:t>projektu</w:t>
      </w:r>
      <w:r w:rsidRPr="00586DB0">
        <w:rPr>
          <w:rFonts w:asciiTheme="majorHAnsi" w:hAnsiTheme="majorHAnsi"/>
        </w:rPr>
        <w:t>, termín kolaudačního řízení atd.;</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lastRenderedPageBreak/>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088D9A78" w14:textId="5E2DC923" w:rsidR="00F32179" w:rsidRDefault="00F81353" w:rsidP="00414BA5">
      <w:pPr>
        <w:pStyle w:val="Nadpis5"/>
        <w:numPr>
          <w:ilvl w:val="0"/>
          <w:numId w:val="14"/>
        </w:numPr>
        <w:ind w:left="964" w:hanging="567"/>
        <w:rPr>
          <w:rFonts w:asciiTheme="majorHAnsi" w:hAnsiTheme="majorHAnsi"/>
        </w:rPr>
      </w:pPr>
      <w:bookmarkStart w:id="24" w:name="_Ref152047622"/>
      <w:r w:rsidRPr="00F27368">
        <w:rPr>
          <w:rFonts w:asciiTheme="majorHAnsi" w:hAnsiTheme="majorHAnsi"/>
        </w:rPr>
        <w:t xml:space="preserve">vést ode dne převzetí staveniště </w:t>
      </w:r>
      <w:r w:rsidR="00200D34">
        <w:rPr>
          <w:rFonts w:asciiTheme="majorHAnsi" w:hAnsiTheme="majorHAnsi"/>
        </w:rPr>
        <w:t xml:space="preserve">deník </w:t>
      </w:r>
      <w:r w:rsidR="00F32179" w:rsidRPr="00F32179">
        <w:rPr>
          <w:rFonts w:asciiTheme="majorHAnsi" w:hAnsiTheme="majorHAnsi"/>
        </w:rPr>
        <w:t xml:space="preserve">stavebních a montážních prací </w:t>
      </w:r>
      <w:r w:rsidR="00200D34" w:rsidRPr="00200D34">
        <w:rPr>
          <w:rFonts w:asciiTheme="majorHAnsi" w:hAnsiTheme="majorHAnsi"/>
        </w:rPr>
        <w:t>v souladu s požadavky obecně závazných předpisů, zejména pak v souladu s ustanovením § 152 odst. 6 zákona č. 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14:paraId="74D89972"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14:paraId="34839B0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záznamy do deníku mohou provádět oprávněné osoby;</w:t>
      </w:r>
    </w:p>
    <w:p w14:paraId="37DF5C0C"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bude Klientovi trvale k dispozici na staveništi;</w:t>
      </w:r>
    </w:p>
    <w:p w14:paraId="0EDAFF8B"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14:paraId="028A406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14:paraId="5E531369" w14:textId="1D8A33BC" w:rsidR="00F32179" w:rsidRPr="00A84C25" w:rsidRDefault="00F32179" w:rsidP="00586DB0">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24"/>
    <w:p w14:paraId="0D9BB506" w14:textId="42B396DA"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xml:space="preserve">, </w:t>
      </w:r>
      <w:r w:rsidR="00D80AE4" w:rsidRPr="00D80AE4">
        <w:rPr>
          <w:rFonts w:asciiTheme="majorHAnsi" w:hAnsiTheme="majorHAnsi"/>
        </w:rPr>
        <w:t xml:space="preserve">je ESCO oprávněn </w:t>
      </w:r>
      <w:r w:rsidR="000F300D">
        <w:rPr>
          <w:rFonts w:asciiTheme="majorHAnsi" w:hAnsiTheme="majorHAnsi"/>
        </w:rPr>
        <w:t xml:space="preserve">taková zařízení </w:t>
      </w:r>
      <w:r w:rsidR="00D80AE4" w:rsidRPr="00D80AE4">
        <w:rPr>
          <w:rFonts w:asciiTheme="majorHAnsi" w:hAnsiTheme="majorHAnsi"/>
        </w:rPr>
        <w:t xml:space="preserve">bez dalšího jako nepotřebné na svůj účet zlikvidovat, přičemž ESCO je povinen postupovat v souladu s legislativou platnou pro nakládání se státním majetkem a předat Klientovi </w:t>
      </w:r>
      <w:r w:rsidR="00D80AE4" w:rsidRPr="00D80AE4">
        <w:rPr>
          <w:rFonts w:asciiTheme="majorHAnsi" w:hAnsiTheme="majorHAnsi"/>
        </w:rPr>
        <w:lastRenderedPageBreak/>
        <w:t>doklad o provedené likvidaci, případně také předat výtěžek z prodeje po odečtení svých prokázaných nákladů;</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1F605930" w:rsidR="00184CCF" w:rsidRPr="00F27368" w:rsidRDefault="00D80AE4" w:rsidP="00F30234">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00F81353"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0B4B0521"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19C72119" w:rsidR="00184CCF"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74D8D02" w14:textId="5F89F868" w:rsidR="00D80AE4" w:rsidRPr="00B63AD2" w:rsidRDefault="00D80AE4" w:rsidP="00B63AD2">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14:paraId="09F7483D" w14:textId="1B5CBE73"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w:t>
      </w:r>
      <w:r w:rsidR="00D80AE4" w:rsidRPr="00D80AE4">
        <w:rPr>
          <w:rFonts w:asciiTheme="majorHAnsi" w:hAnsiTheme="majorHAnsi"/>
        </w:rPr>
        <w:t>základních opatření.</w:t>
      </w:r>
    </w:p>
    <w:p w14:paraId="6E9B0627" w14:textId="345E3280"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00092E44" w:rsidRPr="00F27368">
        <w:rPr>
          <w:rFonts w:asciiTheme="majorHAnsi" w:hAnsiTheme="majorHAnsi"/>
        </w:rPr>
        <w:t>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 xml:space="preserve">uvedené v harmonogramu realizace </w:t>
      </w:r>
      <w:r w:rsidR="008C7B7B">
        <w:rPr>
          <w:rFonts w:asciiTheme="majorHAnsi" w:hAnsiTheme="majorHAnsi"/>
        </w:rPr>
        <w:t>projektu</w:t>
      </w:r>
      <w:r w:rsidR="008C7B7B" w:rsidRPr="00F27368">
        <w:rPr>
          <w:rFonts w:asciiTheme="majorHAnsi" w:hAnsiTheme="majorHAnsi"/>
        </w:rPr>
        <w:t xml:space="preserve"> </w:t>
      </w:r>
      <w:r w:rsidR="00C95C61" w:rsidRPr="00F27368">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25"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25"/>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6" w:name="_Toc326522965"/>
      <w:bookmarkStart w:id="27" w:name="_Ref337650388"/>
      <w:r w:rsidRPr="00F27368">
        <w:rPr>
          <w:rFonts w:asciiTheme="majorHAnsi" w:hAnsiTheme="majorHAnsi"/>
        </w:rPr>
        <w:t>Komplexní zkoušky</w:t>
      </w:r>
      <w:bookmarkEnd w:id="26"/>
      <w:bookmarkEnd w:id="27"/>
    </w:p>
    <w:p w14:paraId="0D36B34C" w14:textId="77777777" w:rsidR="00F81353" w:rsidRPr="00F27368" w:rsidRDefault="00F81353" w:rsidP="00957080">
      <w:pPr>
        <w:pStyle w:val="Nadpis2"/>
        <w:rPr>
          <w:rFonts w:asciiTheme="majorHAnsi" w:hAnsiTheme="majorHAnsi"/>
        </w:rPr>
      </w:pPr>
      <w:bookmarkStart w:id="28"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28"/>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lastRenderedPageBreak/>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0A92056C" w:rsidR="00D762CD" w:rsidRPr="00F27368" w:rsidRDefault="00D762CD" w:rsidP="00957080">
      <w:pPr>
        <w:pStyle w:val="Nadpis2"/>
        <w:rPr>
          <w:rFonts w:asciiTheme="majorHAnsi" w:hAnsiTheme="majorHAnsi"/>
        </w:rPr>
      </w:pPr>
      <w:bookmarkStart w:id="29" w:name="_Ref450737274"/>
      <w:bookmarkStart w:id="30"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29"/>
      <w:r w:rsidR="00F81353" w:rsidRPr="00F27368">
        <w:rPr>
          <w:rFonts w:asciiTheme="majorHAnsi" w:hAnsiTheme="majorHAnsi"/>
        </w:rPr>
        <w:t xml:space="preserve"> </w:t>
      </w:r>
      <w:bookmarkEnd w:id="30"/>
    </w:p>
    <w:p w14:paraId="22C350AA" w14:textId="77777777" w:rsidR="00F81353" w:rsidRPr="00F27368" w:rsidRDefault="00F81353" w:rsidP="00957080">
      <w:pPr>
        <w:pStyle w:val="Nadpis2"/>
        <w:rPr>
          <w:rFonts w:asciiTheme="majorHAnsi" w:hAnsiTheme="majorHAnsi"/>
        </w:rPr>
      </w:pPr>
      <w:bookmarkStart w:id="31"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31"/>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32" w:name="_Toc326522966"/>
      <w:bookmarkStart w:id="33" w:name="_Ref450736305"/>
      <w:r w:rsidRPr="00F27368">
        <w:rPr>
          <w:rFonts w:asciiTheme="majorHAnsi" w:hAnsiTheme="majorHAnsi"/>
        </w:rPr>
        <w:t>Předání</w:t>
      </w:r>
      <w:bookmarkEnd w:id="32"/>
      <w:bookmarkEnd w:id="33"/>
    </w:p>
    <w:p w14:paraId="5541BC76" w14:textId="65656E81" w:rsidR="00F81353" w:rsidRPr="00F27368" w:rsidRDefault="00F81353" w:rsidP="00957080">
      <w:pPr>
        <w:pStyle w:val="Nadpis2"/>
        <w:rPr>
          <w:rFonts w:asciiTheme="majorHAnsi" w:hAnsiTheme="majorHAnsi"/>
        </w:rPr>
      </w:pPr>
      <w:bookmarkStart w:id="34" w:name="_Ref152047694"/>
      <w:bookmarkStart w:id="35"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34"/>
      <w:r w:rsidR="00A36DF8" w:rsidRPr="00A36DF8">
        <w:t xml:space="preserve"> </w:t>
      </w:r>
      <w:r w:rsidR="00B13B0C" w:rsidRPr="00B13B0C">
        <w:rPr>
          <w:rFonts w:asciiTheme="majorHAnsi" w:hAnsiTheme="majorHAnsi"/>
        </w:rPr>
        <w:t>Jestli se smluvní strany dohodnou, p</w:t>
      </w:r>
      <w:r w:rsidR="00A36DF8" w:rsidRPr="00A36DF8">
        <w:rPr>
          <w:rFonts w:asciiTheme="majorHAnsi" w:hAnsiTheme="majorHAnsi"/>
        </w:rPr>
        <w:t>ředání jednotlivých základních investičních opatření může probíhat i po jednotlivých objektech a jednotlivých opatřeních podpisem protokolu oběma smluvními stranami.</w:t>
      </w:r>
      <w:bookmarkEnd w:id="35"/>
    </w:p>
    <w:p w14:paraId="55E7DA40" w14:textId="77777777" w:rsidR="00F81353" w:rsidRPr="00F27368" w:rsidRDefault="00F81353" w:rsidP="00957080">
      <w:pPr>
        <w:pStyle w:val="Nadpis2"/>
        <w:rPr>
          <w:rFonts w:asciiTheme="majorHAnsi" w:hAnsiTheme="majorHAnsi"/>
        </w:rPr>
      </w:pPr>
      <w:bookmarkStart w:id="36"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36"/>
    </w:p>
    <w:p w14:paraId="3AACABDB" w14:textId="77777777" w:rsidR="000629C5" w:rsidRPr="00F27368" w:rsidRDefault="00F81353" w:rsidP="00957080">
      <w:pPr>
        <w:pStyle w:val="Nadpis2"/>
        <w:rPr>
          <w:rFonts w:asciiTheme="majorHAnsi" w:hAnsiTheme="majorHAnsi"/>
        </w:rPr>
      </w:pPr>
      <w:bookmarkStart w:id="37"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37"/>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lastRenderedPageBreak/>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Default="00F81353" w:rsidP="00957080">
      <w:pPr>
        <w:pStyle w:val="Nadpis2"/>
        <w:rPr>
          <w:ins w:id="38" w:author="David Kudýn" w:date="2024-07-22T11:11:00Z"/>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616A7C6A" w14:textId="77777777" w:rsidR="00D65B9D" w:rsidRPr="00713C2A" w:rsidRDefault="00D65B9D" w:rsidP="00D65B9D">
      <w:pPr>
        <w:pStyle w:val="Nadpis2"/>
        <w:rPr>
          <w:ins w:id="39" w:author="David Kudýn" w:date="2024-07-22T11:11:00Z"/>
          <w:rFonts w:ascii="Cambria" w:hAnsi="Cambria"/>
        </w:rPr>
      </w:pPr>
      <w:ins w:id="40" w:author="David Kudýn" w:date="2024-07-22T11:11:00Z">
        <w:r w:rsidRPr="00713C2A">
          <w:rPr>
            <w:rFonts w:ascii="Cambria" w:hAnsi="Cambria"/>
          </w:rPr>
          <w:t>Nepřevezme-li Klient základní investiční opatření, ač je k tomu povinen:</w:t>
        </w:r>
      </w:ins>
    </w:p>
    <w:p w14:paraId="480E5757" w14:textId="77777777" w:rsidR="00D65B9D" w:rsidRDefault="00D65B9D" w:rsidP="00932DCD">
      <w:pPr>
        <w:pStyle w:val="Nadpis4"/>
        <w:numPr>
          <w:ilvl w:val="4"/>
          <w:numId w:val="2"/>
        </w:numPr>
        <w:ind w:left="851" w:hanging="425"/>
        <w:rPr>
          <w:ins w:id="41" w:author="David Kudýn" w:date="2024-07-22T11:13:00Z"/>
          <w:rFonts w:ascii="Cambria" w:hAnsi="Cambria"/>
        </w:rPr>
      </w:pPr>
      <w:ins w:id="42" w:author="David Kudýn" w:date="2024-07-22T11:11:00Z">
        <w:r w:rsidRPr="00713C2A">
          <w:rPr>
            <w:rFonts w:ascii="Cambria" w:hAnsi="Cambria"/>
          </w:rPr>
          <w:t>končí doba pro provedení základních opatření a</w:t>
        </w:r>
      </w:ins>
    </w:p>
    <w:p w14:paraId="7512DA09" w14:textId="77777777" w:rsidR="00D65B9D" w:rsidRDefault="00D65B9D" w:rsidP="00932DCD">
      <w:pPr>
        <w:pStyle w:val="Nadpis4"/>
        <w:numPr>
          <w:ilvl w:val="4"/>
          <w:numId w:val="2"/>
        </w:numPr>
        <w:ind w:left="851" w:hanging="425"/>
        <w:rPr>
          <w:ins w:id="43" w:author="David Kudýn" w:date="2024-07-22T11:13:00Z"/>
          <w:rFonts w:ascii="Cambria" w:hAnsi="Cambria"/>
        </w:rPr>
      </w:pPr>
      <w:ins w:id="44" w:author="David Kudýn" w:date="2024-07-22T11:11:00Z">
        <w:r w:rsidRPr="00713C2A">
          <w:rPr>
            <w:rFonts w:ascii="Cambria" w:hAnsi="Cambria"/>
          </w:rPr>
          <w:t>začíná plynout doba splatnosti a;</w:t>
        </w:r>
      </w:ins>
    </w:p>
    <w:p w14:paraId="5C9D7EA6" w14:textId="77777777" w:rsidR="00D65B9D" w:rsidRDefault="00D65B9D" w:rsidP="00932DCD">
      <w:pPr>
        <w:pStyle w:val="Nadpis4"/>
        <w:numPr>
          <w:ilvl w:val="4"/>
          <w:numId w:val="2"/>
        </w:numPr>
        <w:ind w:left="851" w:hanging="425"/>
        <w:rPr>
          <w:ins w:id="45" w:author="David Kudýn" w:date="2024-07-22T11:13:00Z"/>
          <w:rFonts w:ascii="Cambria" w:hAnsi="Cambria"/>
        </w:rPr>
      </w:pPr>
      <w:ins w:id="46" w:author="David Kudýn" w:date="2024-07-22T11:11:00Z">
        <w:r w:rsidRPr="00932DCD">
          <w:rPr>
            <w:rFonts w:ascii="Cambria" w:hAnsi="Cambria"/>
          </w:rPr>
          <w:t>začíná</w:t>
        </w:r>
        <w:r w:rsidRPr="00713C2A">
          <w:rPr>
            <w:rFonts w:ascii="Cambria" w:hAnsi="Cambria" w:cs="Arial"/>
            <w:iCs/>
          </w:rPr>
          <w:t xml:space="preserve"> plynout záruční doba a</w:t>
        </w:r>
      </w:ins>
    </w:p>
    <w:p w14:paraId="03FE5F01" w14:textId="77777777" w:rsidR="00D65B9D" w:rsidRDefault="00D65B9D" w:rsidP="00932DCD">
      <w:pPr>
        <w:pStyle w:val="Nadpis4"/>
        <w:numPr>
          <w:ilvl w:val="4"/>
          <w:numId w:val="2"/>
        </w:numPr>
        <w:ind w:left="851" w:hanging="425"/>
        <w:rPr>
          <w:ins w:id="47" w:author="David Kudýn" w:date="2024-07-22T11:13:00Z"/>
          <w:rFonts w:ascii="Cambria" w:hAnsi="Cambria"/>
        </w:rPr>
      </w:pPr>
      <w:ins w:id="48" w:author="David Kudýn" w:date="2024-07-22T11:11:00Z">
        <w:r w:rsidRPr="00713C2A">
          <w:rPr>
            <w:rFonts w:ascii="Cambria" w:hAnsi="Cambria" w:cs="Arial"/>
            <w:iCs/>
          </w:rPr>
          <w:t>ESCO je oprávněna vystavit fakturu na zaplacení ceny za provedení základních opatření</w:t>
        </w:r>
      </w:ins>
    </w:p>
    <w:p w14:paraId="4235A1BE" w14:textId="3D2736A0" w:rsidR="00D65B9D" w:rsidRPr="00713C2A" w:rsidRDefault="00D65B9D" w:rsidP="00932DCD">
      <w:pPr>
        <w:pStyle w:val="Nadpis4"/>
        <w:numPr>
          <w:ilvl w:val="4"/>
          <w:numId w:val="2"/>
        </w:numPr>
        <w:ind w:left="851" w:hanging="425"/>
        <w:rPr>
          <w:rFonts w:ascii="Cambria" w:hAnsi="Cambria"/>
        </w:rPr>
      </w:pPr>
      <w:ins w:id="49" w:author="David Kudýn" w:date="2024-07-22T11:11:00Z">
        <w:r w:rsidRPr="00932DCD">
          <w:rPr>
            <w:rFonts w:ascii="Cambria" w:hAnsi="Cambria"/>
          </w:rPr>
          <w:t>přechází</w:t>
        </w:r>
        <w:r w:rsidRPr="00713C2A">
          <w:rPr>
            <w:rFonts w:ascii="Cambria" w:hAnsi="Cambria" w:cs="Arial"/>
            <w:iCs/>
          </w:rPr>
          <w:t xml:space="preserve"> na Klienta nebezpečí škody na základních investičních opatřeních.</w:t>
        </w:r>
      </w:ins>
    </w:p>
    <w:p w14:paraId="732BCEE3" w14:textId="77777777"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50" w:name="_Toc326522967"/>
      <w:bookmarkStart w:id="51" w:name="_Ref450731554"/>
      <w:bookmarkStart w:id="52" w:name="_Ref452526724"/>
      <w:bookmarkStart w:id="53" w:name="_Ref115429854"/>
      <w:r w:rsidRPr="00F27368">
        <w:rPr>
          <w:rFonts w:asciiTheme="majorHAnsi" w:hAnsiTheme="majorHAnsi"/>
        </w:rPr>
        <w:t>Záruka za jakost</w:t>
      </w:r>
      <w:bookmarkEnd w:id="50"/>
      <w:bookmarkEnd w:id="51"/>
      <w:bookmarkEnd w:id="52"/>
      <w:bookmarkEnd w:id="53"/>
    </w:p>
    <w:p w14:paraId="6A0E5016" w14:textId="77777777" w:rsidR="00F81353" w:rsidRPr="00023C74" w:rsidRDefault="00F81353" w:rsidP="00957080">
      <w:pPr>
        <w:pStyle w:val="Nadpis2"/>
        <w:rPr>
          <w:rFonts w:asciiTheme="majorHAnsi" w:hAnsiTheme="majorHAnsi"/>
        </w:rPr>
      </w:pPr>
      <w:bookmarkStart w:id="54" w:name="_Ref330840789"/>
      <w:bookmarkStart w:id="55"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54"/>
      <w:r w:rsidRPr="00023C74">
        <w:rPr>
          <w:rFonts w:asciiTheme="majorHAnsi" w:hAnsiTheme="majorHAnsi"/>
        </w:rPr>
        <w:t xml:space="preserve"> </w:t>
      </w:r>
      <w:bookmarkEnd w:id="55"/>
    </w:p>
    <w:p w14:paraId="422346EA" w14:textId="544404C6" w:rsidR="00D63504" w:rsidRPr="00023C74" w:rsidRDefault="00043408" w:rsidP="00F30234">
      <w:pPr>
        <w:pStyle w:val="Nadpis5"/>
        <w:numPr>
          <w:ilvl w:val="0"/>
          <w:numId w:val="16"/>
        </w:numPr>
        <w:ind w:left="964" w:hanging="567"/>
        <w:rPr>
          <w:rFonts w:asciiTheme="majorHAnsi" w:hAnsiTheme="majorHAnsi"/>
        </w:rPr>
      </w:pPr>
      <w:bookmarkStart w:id="56" w:name="_Ref115429850"/>
      <w:r w:rsidRPr="00023C74">
        <w:rPr>
          <w:rFonts w:asciiTheme="majorHAnsi" w:hAnsiTheme="majorHAnsi"/>
        </w:rPr>
        <w:t xml:space="preserve">minimálně </w:t>
      </w:r>
      <w:r w:rsidR="0096625F" w:rsidRPr="00023C74">
        <w:rPr>
          <w:rFonts w:asciiTheme="majorHAnsi" w:hAnsiTheme="majorHAnsi"/>
        </w:rPr>
        <w:t>[</w:t>
      </w:r>
      <w:r w:rsidR="009C0A7E" w:rsidRPr="00023C74">
        <w:rPr>
          <w:rFonts w:asciiTheme="majorHAnsi" w:hAnsiTheme="majorHAnsi"/>
        </w:rPr>
        <w:t>36</w:t>
      </w:r>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56"/>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lastRenderedPageBreak/>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1B2B7B11"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009D46C2" w:rsidRPr="00F27368">
        <w:rPr>
          <w:rFonts w:asciiTheme="majorHAnsi" w:hAnsiTheme="majorHAnsi"/>
        </w:rPr>
        <w:t xml:space="preserve">ze strany </w:t>
      </w:r>
      <w:r w:rsidR="001A486C">
        <w:rPr>
          <w:rFonts w:asciiTheme="majorHAnsi" w:hAnsiTheme="majorHAnsi"/>
        </w:rPr>
        <w:t>Klienta</w:t>
      </w:r>
      <w:r w:rsidR="001A486C" w:rsidRPr="00F27368">
        <w:rPr>
          <w:rFonts w:asciiTheme="majorHAnsi" w:hAnsiTheme="majorHAnsi"/>
        </w:rPr>
        <w:t xml:space="preserve">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06790291" w:rsidR="00070F67" w:rsidRPr="00F27368" w:rsidRDefault="00F81353" w:rsidP="00957080">
      <w:pPr>
        <w:pStyle w:val="Nadpis2"/>
        <w:rPr>
          <w:rFonts w:asciiTheme="majorHAnsi" w:hAnsiTheme="majorHAnsi"/>
        </w:rPr>
      </w:pPr>
      <w:bookmarkStart w:id="57"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ins w:id="58" w:author="David Kudýn" w:date="2024-07-22T11:14:00Z">
        <w:r w:rsidR="00D65B9D">
          <w:rPr>
            <w:rFonts w:asciiTheme="majorHAnsi" w:hAnsiTheme="majorHAnsi"/>
          </w:rPr>
          <w:t>10</w:t>
        </w:r>
      </w:ins>
      <w:del w:id="59" w:author="David Kudýn" w:date="2024-07-22T11:14:00Z">
        <w:r w:rsidR="0075799C" w:rsidRPr="00F27368" w:rsidDel="00D65B9D">
          <w:rPr>
            <w:rFonts w:asciiTheme="majorHAnsi" w:hAnsiTheme="majorHAnsi"/>
          </w:rPr>
          <w:delText>_</w:delText>
        </w:r>
        <w:r w:rsidR="001C7BA1" w:rsidRPr="00F27368" w:rsidDel="00D65B9D">
          <w:rPr>
            <w:rFonts w:asciiTheme="majorHAnsi" w:hAnsiTheme="majorHAnsi"/>
          </w:rPr>
          <w:delText>5</w:delText>
        </w:r>
        <w:r w:rsidR="0075799C" w:rsidRPr="00F27368" w:rsidDel="00D65B9D">
          <w:rPr>
            <w:rFonts w:asciiTheme="majorHAnsi" w:hAnsiTheme="majorHAnsi"/>
          </w:rPr>
          <w:delText>_</w:delText>
        </w:r>
      </w:del>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57"/>
    </w:p>
    <w:p w14:paraId="10B1629E" w14:textId="546CA2E1"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w:t>
      </w:r>
      <w:r w:rsidR="0075799C" w:rsidRPr="00F27368">
        <w:rPr>
          <w:rFonts w:asciiTheme="majorHAnsi" w:hAnsiTheme="majorHAnsi"/>
        </w:rPr>
        <w:lastRenderedPageBreak/>
        <w:t xml:space="preserve">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B4A08F5" w:rsidR="00D11E85" w:rsidRPr="00F27368" w:rsidRDefault="00D11E85" w:rsidP="0062678C">
      <w:pPr>
        <w:pStyle w:val="Nadpis2"/>
        <w:rPr>
          <w:rFonts w:asciiTheme="majorHAnsi" w:hAnsiTheme="majorHAnsi"/>
        </w:rPr>
      </w:pPr>
      <w:bookmarkStart w:id="60"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60"/>
      <w:r w:rsidR="000C4737" w:rsidRPr="00F27368">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A9744E8"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6B3DA58D" w:rsidR="008F194C" w:rsidRPr="00F27368" w:rsidDel="00D65B9D" w:rsidRDefault="00DF664A">
      <w:pPr>
        <w:pStyle w:val="Nadpis2"/>
        <w:rPr>
          <w:del w:id="61" w:author="David Kudýn" w:date="2024-07-22T10:50:00Z"/>
          <w:rFonts w:asciiTheme="majorHAnsi" w:hAnsiTheme="majorHAnsi"/>
        </w:rPr>
      </w:pPr>
      <w:bookmarkStart w:id="62" w:name="_Hlk121471625"/>
      <w:del w:id="63" w:author="David Kudýn" w:date="2024-07-22T10:50:00Z">
        <w:r w:rsidDel="00D65B9D">
          <w:rPr>
            <w:rFonts w:asciiTheme="majorHAnsi" w:hAnsiTheme="majorHAnsi"/>
          </w:rPr>
          <w:delText>V</w:delText>
        </w:r>
        <w:r w:rsidRPr="00DF664A" w:rsidDel="00D65B9D">
          <w:rPr>
            <w:rFonts w:asciiTheme="majorHAnsi" w:hAnsiTheme="majorHAnsi"/>
          </w:rPr>
          <w:delText xml:space="preserve"> průběhu </w:delText>
        </w:r>
        <w:r w:rsidDel="00D65B9D">
          <w:rPr>
            <w:rFonts w:asciiTheme="majorHAnsi" w:hAnsiTheme="majorHAnsi"/>
          </w:rPr>
          <w:delText>záručn</w:delText>
        </w:r>
        <w:r w:rsidR="008136AD" w:rsidDel="00D65B9D">
          <w:rPr>
            <w:rFonts w:asciiTheme="majorHAnsi" w:hAnsiTheme="majorHAnsi"/>
          </w:rPr>
          <w:delText xml:space="preserve">í </w:delText>
        </w:r>
        <w:r w:rsidDel="00D65B9D">
          <w:rPr>
            <w:rFonts w:asciiTheme="majorHAnsi" w:hAnsiTheme="majorHAnsi"/>
          </w:rPr>
          <w:delText xml:space="preserve">doby na technologické zařízení dle </w:delText>
        </w:r>
        <w:r w:rsidDel="00D65B9D">
          <w:rPr>
            <w:rFonts w:asciiTheme="majorHAnsi" w:hAnsiTheme="majorHAnsi"/>
          </w:rPr>
          <w:fldChar w:fldCharType="begin"/>
        </w:r>
        <w:r w:rsidDel="00D65B9D">
          <w:rPr>
            <w:rFonts w:asciiTheme="majorHAnsi" w:hAnsiTheme="majorHAnsi"/>
          </w:rPr>
          <w:delInstrText xml:space="preserve"> REF _Ref330840789 \w \h </w:delInstrText>
        </w:r>
        <w:r w:rsidDel="00D65B9D">
          <w:rPr>
            <w:rFonts w:asciiTheme="majorHAnsi" w:hAnsiTheme="majorHAnsi"/>
          </w:rPr>
        </w:r>
        <w:r w:rsidDel="00D65B9D">
          <w:rPr>
            <w:rFonts w:asciiTheme="majorHAnsi" w:hAnsiTheme="majorHAnsi"/>
          </w:rPr>
          <w:fldChar w:fldCharType="separate"/>
        </w:r>
        <w:r w:rsidR="00B24CBE" w:rsidDel="00D65B9D">
          <w:rPr>
            <w:rFonts w:asciiTheme="majorHAnsi" w:hAnsiTheme="majorHAnsi"/>
          </w:rPr>
          <w:delText>Článek 9.1</w:delText>
        </w:r>
        <w:r w:rsidDel="00D65B9D">
          <w:rPr>
            <w:rFonts w:asciiTheme="majorHAnsi" w:hAnsiTheme="majorHAnsi"/>
          </w:rPr>
          <w:fldChar w:fldCharType="end"/>
        </w:r>
        <w:r w:rsidDel="00D65B9D">
          <w:rPr>
            <w:rFonts w:asciiTheme="majorHAnsi" w:hAnsiTheme="majorHAnsi"/>
          </w:rPr>
          <w:delText xml:space="preserve"> písm. </w:delText>
        </w:r>
        <w:r w:rsidDel="00D65B9D">
          <w:rPr>
            <w:rFonts w:asciiTheme="majorHAnsi" w:hAnsiTheme="majorHAnsi"/>
          </w:rPr>
          <w:fldChar w:fldCharType="begin"/>
        </w:r>
        <w:r w:rsidDel="00D65B9D">
          <w:rPr>
            <w:rFonts w:asciiTheme="majorHAnsi" w:hAnsiTheme="majorHAnsi"/>
          </w:rPr>
          <w:delInstrText xml:space="preserve"> REF _Ref115429850 \w \h </w:delInstrText>
        </w:r>
        <w:r w:rsidDel="00D65B9D">
          <w:rPr>
            <w:rFonts w:asciiTheme="majorHAnsi" w:hAnsiTheme="majorHAnsi"/>
          </w:rPr>
        </w:r>
        <w:r w:rsidDel="00D65B9D">
          <w:rPr>
            <w:rFonts w:asciiTheme="majorHAnsi" w:hAnsiTheme="majorHAnsi"/>
          </w:rPr>
          <w:fldChar w:fldCharType="separate"/>
        </w:r>
        <w:r w:rsidR="00B24CBE" w:rsidDel="00D65B9D">
          <w:rPr>
            <w:rFonts w:asciiTheme="majorHAnsi" w:hAnsiTheme="majorHAnsi"/>
          </w:rPr>
          <w:delText>a)</w:delText>
        </w:r>
        <w:r w:rsidDel="00D65B9D">
          <w:rPr>
            <w:rFonts w:asciiTheme="majorHAnsi" w:hAnsiTheme="majorHAnsi"/>
          </w:rPr>
          <w:fldChar w:fldCharType="end"/>
        </w:r>
        <w:r w:rsidDel="00D65B9D">
          <w:rPr>
            <w:rFonts w:asciiTheme="majorHAnsi" w:hAnsiTheme="majorHAnsi"/>
          </w:rPr>
          <w:delText xml:space="preserve"> této smlouvy se ESCO ve vztahu k instalovaným technologickým zařízením zavazuje vyko</w:delText>
        </w:r>
        <w:r w:rsidR="008F194C" w:rsidDel="00D65B9D">
          <w:rPr>
            <w:rFonts w:asciiTheme="majorHAnsi" w:hAnsiTheme="majorHAnsi"/>
          </w:rPr>
          <w:delText xml:space="preserve">nat </w:delText>
        </w:r>
        <w:r w:rsidR="00CE46F0" w:rsidDel="00D65B9D">
          <w:rPr>
            <w:rFonts w:asciiTheme="majorHAnsi" w:hAnsiTheme="majorHAnsi"/>
          </w:rPr>
          <w:delText>všechny</w:delText>
        </w:r>
        <w:r w:rsidR="008F194C" w:rsidDel="00D65B9D">
          <w:rPr>
            <w:rFonts w:asciiTheme="majorHAnsi" w:hAnsiTheme="majorHAnsi"/>
          </w:rPr>
          <w:delText xml:space="preserve"> </w:delText>
        </w:r>
        <w:r w:rsidR="008F194C" w:rsidRPr="008F194C" w:rsidDel="00D65B9D">
          <w:rPr>
            <w:rFonts w:asciiTheme="majorHAnsi" w:hAnsiTheme="majorHAnsi"/>
          </w:rPr>
          <w:delText xml:space="preserve">servisní prohlídky </w:delText>
        </w:r>
        <w:r w:rsidR="00CE46F0" w:rsidDel="00D65B9D">
          <w:rPr>
            <w:rFonts w:asciiTheme="majorHAnsi" w:hAnsiTheme="majorHAnsi"/>
          </w:rPr>
          <w:delText>a</w:delText>
        </w:r>
        <w:r w:rsidR="008F194C" w:rsidDel="00D65B9D">
          <w:rPr>
            <w:rFonts w:asciiTheme="majorHAnsi" w:hAnsiTheme="majorHAnsi"/>
          </w:rPr>
          <w:delText xml:space="preserve"> revize </w:delText>
        </w:r>
        <w:r w:rsidR="008F194C" w:rsidRPr="008F194C" w:rsidDel="00D65B9D">
          <w:rPr>
            <w:rFonts w:asciiTheme="majorHAnsi" w:hAnsiTheme="majorHAnsi"/>
          </w:rPr>
          <w:delText>v souladu s požadavky výrobce dodané technologie</w:delText>
        </w:r>
        <w:r w:rsidR="008F194C" w:rsidDel="00D65B9D">
          <w:rPr>
            <w:rFonts w:asciiTheme="majorHAnsi" w:hAnsiTheme="majorHAnsi"/>
          </w:rPr>
          <w:delText xml:space="preserve"> nebo dle </w:delText>
        </w:r>
        <w:r w:rsidR="008F194C" w:rsidRPr="00F27368" w:rsidDel="00D65B9D">
          <w:rPr>
            <w:rFonts w:asciiTheme="majorHAnsi" w:hAnsiTheme="majorHAnsi"/>
          </w:rPr>
          <w:delText xml:space="preserve">příslušných </w:delText>
        </w:r>
        <w:r w:rsidR="008F194C" w:rsidDel="00D65B9D">
          <w:rPr>
            <w:rFonts w:asciiTheme="majorHAnsi" w:hAnsiTheme="majorHAnsi"/>
          </w:rPr>
          <w:delText>právních předpis</w:delText>
        </w:r>
        <w:r w:rsidR="008F194C" w:rsidRPr="00F27368" w:rsidDel="00D65B9D">
          <w:rPr>
            <w:rFonts w:asciiTheme="majorHAnsi" w:hAnsiTheme="majorHAnsi"/>
          </w:rPr>
          <w:delText>ů</w:delText>
        </w:r>
        <w:r w:rsidR="008F194C" w:rsidDel="00D65B9D">
          <w:rPr>
            <w:rFonts w:asciiTheme="majorHAnsi" w:hAnsiTheme="majorHAnsi"/>
          </w:rPr>
          <w:delText xml:space="preserve">, </w:delText>
        </w:r>
        <w:r w:rsidR="00CE46F0" w:rsidDel="00D65B9D">
          <w:rPr>
            <w:rFonts w:asciiTheme="majorHAnsi" w:hAnsiTheme="majorHAnsi"/>
          </w:rPr>
          <w:delText>přičemž</w:delText>
        </w:r>
        <w:r w:rsidR="008F194C" w:rsidDel="00D65B9D">
          <w:rPr>
            <w:rFonts w:asciiTheme="majorHAnsi" w:hAnsiTheme="majorHAnsi"/>
          </w:rPr>
          <w:delText xml:space="preserve"> cena za jejich</w:delText>
        </w:r>
        <w:r w:rsidR="008D3367" w:rsidDel="00D65B9D">
          <w:rPr>
            <w:rFonts w:asciiTheme="majorHAnsi" w:hAnsiTheme="majorHAnsi"/>
          </w:rPr>
          <w:delText xml:space="preserve"> provedení je zahrnuta v ceně dle </w:delText>
        </w:r>
        <w:r w:rsidR="008D3367" w:rsidDel="00D65B9D">
          <w:rPr>
            <w:rFonts w:asciiTheme="majorHAnsi" w:hAnsiTheme="majorHAnsi"/>
          </w:rPr>
          <w:fldChar w:fldCharType="begin"/>
        </w:r>
        <w:r w:rsidR="008D3367" w:rsidDel="00D65B9D">
          <w:rPr>
            <w:rFonts w:asciiTheme="majorHAnsi" w:hAnsiTheme="majorHAnsi"/>
          </w:rPr>
          <w:delInstrText xml:space="preserve"> REF _Ref115430142 \r \h </w:delInstrText>
        </w:r>
        <w:r w:rsidR="008D3367" w:rsidDel="00D65B9D">
          <w:rPr>
            <w:rFonts w:asciiTheme="majorHAnsi" w:hAnsiTheme="majorHAnsi"/>
          </w:rPr>
        </w:r>
        <w:r w:rsidR="008D3367" w:rsidDel="00D65B9D">
          <w:rPr>
            <w:rFonts w:asciiTheme="majorHAnsi" w:hAnsiTheme="majorHAnsi"/>
          </w:rPr>
          <w:fldChar w:fldCharType="separate"/>
        </w:r>
        <w:r w:rsidR="00B24CBE" w:rsidDel="00D65B9D">
          <w:rPr>
            <w:rFonts w:asciiTheme="majorHAnsi" w:hAnsiTheme="majorHAnsi"/>
          </w:rPr>
          <w:delText>Článek 19.1</w:delText>
        </w:r>
        <w:r w:rsidR="008D3367" w:rsidDel="00D65B9D">
          <w:rPr>
            <w:rFonts w:asciiTheme="majorHAnsi" w:hAnsiTheme="majorHAnsi"/>
          </w:rPr>
          <w:fldChar w:fldCharType="end"/>
        </w:r>
        <w:r w:rsidR="0036780E" w:rsidDel="00D65B9D">
          <w:rPr>
            <w:rFonts w:asciiTheme="majorHAnsi" w:hAnsiTheme="majorHAnsi"/>
          </w:rPr>
          <w:delText xml:space="preserve"> této smlouvy.</w:delText>
        </w:r>
      </w:del>
    </w:p>
    <w:bookmarkEnd w:id="62"/>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br/>
      </w:r>
      <w:bookmarkStart w:id="64" w:name="_Toc326522968"/>
      <w:r w:rsidRPr="00F27368">
        <w:rPr>
          <w:rFonts w:asciiTheme="majorHAnsi" w:hAnsiTheme="majorHAnsi"/>
        </w:rPr>
        <w:t>Základní prostá opatření</w:t>
      </w:r>
      <w:bookmarkEnd w:id="64"/>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59A23BDB" w14:textId="3D64D363" w:rsidR="00236040" w:rsidRPr="00236040" w:rsidRDefault="00461C1A" w:rsidP="00236040">
      <w:pPr>
        <w:pStyle w:val="Nadpis2"/>
        <w:rPr>
          <w:rFonts w:asciiTheme="majorHAnsi" w:hAnsiTheme="majorHAnsi"/>
        </w:rPr>
      </w:pPr>
      <w:r w:rsidRPr="00586DB0">
        <w:rPr>
          <w:rFonts w:asciiTheme="majorHAnsi" w:hAnsiTheme="majorHAnsi"/>
        </w:rP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w:t>
      </w:r>
      <w:r w:rsidRPr="00586DB0">
        <w:rPr>
          <w:rFonts w:asciiTheme="majorHAnsi" w:hAnsiTheme="majorHAnsi"/>
        </w:rPr>
        <w:lastRenderedPageBreak/>
        <w:t>opatření podle přílohy č. </w:t>
      </w:r>
      <w:del w:id="65" w:author="Lucia Mešková" w:date="2024-09-09T16:44:00Z" w16du:dateUtc="2024-09-09T14:44:00Z">
        <w:r w:rsidR="005303CE" w:rsidRPr="00586DB0" w:rsidDel="008B1606">
          <w:rPr>
            <w:rFonts w:asciiTheme="majorHAnsi" w:hAnsiTheme="majorHAnsi"/>
          </w:rPr>
          <w:delText>2</w:delText>
        </w:r>
      </w:del>
      <w:ins w:id="66" w:author="Lucia Mešková" w:date="2024-09-09T16:44:00Z" w16du:dateUtc="2024-09-09T14:44:00Z">
        <w:r w:rsidR="008B1606">
          <w:rPr>
            <w:rFonts w:asciiTheme="majorHAnsi" w:hAnsiTheme="majorHAnsi"/>
          </w:rPr>
          <w:t>6</w:t>
        </w:r>
      </w:ins>
      <w:r w:rsidR="00F81353" w:rsidRPr="00586DB0">
        <w:rPr>
          <w:rFonts w:asciiTheme="majorHAnsi" w:hAnsiTheme="majorHAnsi"/>
        </w:rPr>
        <w:t xml:space="preserve">. </w:t>
      </w:r>
      <w:r w:rsidR="00236040" w:rsidRPr="00236040">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F27368" w:rsidRDefault="00F81353" w:rsidP="002A5A57">
      <w:pPr>
        <w:pStyle w:val="Nadpis2"/>
        <w:numPr>
          <w:ilvl w:val="0"/>
          <w:numId w:val="0"/>
        </w:numPr>
        <w:ind w:left="426"/>
        <w:rPr>
          <w:rFonts w:asciiTheme="majorHAnsi" w:hAnsiTheme="majorHAnsi"/>
        </w:rPr>
      </w:pPr>
    </w:p>
    <w:p w14:paraId="5A10E3D7" w14:textId="77777777" w:rsidR="00E903B0" w:rsidRPr="00F27368" w:rsidRDefault="00F81353" w:rsidP="00E903B0">
      <w:pPr>
        <w:pStyle w:val="Nzov"/>
        <w:keepNext/>
        <w:pageBreakBefore/>
        <w:spacing w:before="0" w:after="0" w:line="240" w:lineRule="auto"/>
        <w:rPr>
          <w:rStyle w:val="StylNzevTunPodtrenChar"/>
          <w:rFonts w:asciiTheme="majorHAnsi" w:hAnsiTheme="majorHAnsi"/>
          <w:b w:val="0"/>
        </w:rPr>
      </w:pPr>
      <w:bookmarkStart w:id="67"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68" w:name="_Ref152647926"/>
      <w:bookmarkEnd w:id="67"/>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69" w:name="_Ref330840887"/>
      <w:r w:rsidRPr="00F27368">
        <w:rPr>
          <w:rFonts w:asciiTheme="majorHAnsi" w:hAnsiTheme="majorHAnsi"/>
        </w:rPr>
        <w:t>Klient se zavazuje, že po dobu poskytování garance:</w:t>
      </w:r>
      <w:bookmarkEnd w:id="69"/>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70" w:name="_Ref330840903"/>
      <w:r w:rsidRPr="00F27368">
        <w:rPr>
          <w:rFonts w:asciiTheme="majorHAnsi" w:hAnsiTheme="majorHAnsi"/>
        </w:rPr>
        <w:t>bude provádět obsluhu energetického systému, včetně předmětů opatření svým jménem a na svůj účet;</w:t>
      </w:r>
      <w:bookmarkEnd w:id="70"/>
    </w:p>
    <w:p w14:paraId="724C791E" w14:textId="25624D5C"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00EE389C" w:rsidRPr="00EE389C">
        <w:t xml:space="preserve"> </w:t>
      </w:r>
      <w:r w:rsidR="00EE389C" w:rsidRPr="00EE389C">
        <w:rPr>
          <w:rFonts w:asciiTheme="majorHAnsi" w:hAnsiTheme="majorHAnsi"/>
        </w:rPr>
        <w:t>a nebudou zasahovat do běžného provozu jednotlivých oddělení Klienta</w:t>
      </w:r>
      <w:r w:rsidRPr="00F27368">
        <w:rPr>
          <w:rFonts w:asciiTheme="majorHAnsi" w:hAnsiTheme="majorHAnsi"/>
        </w:rPr>
        <w:t>;</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71"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71"/>
    </w:p>
    <w:p w14:paraId="16B4878A" w14:textId="779D29FD" w:rsidR="00057EDC" w:rsidRPr="00F27368" w:rsidRDefault="00057EDC" w:rsidP="00957080">
      <w:pPr>
        <w:pStyle w:val="Nadpis2"/>
        <w:rPr>
          <w:rFonts w:asciiTheme="majorHAnsi" w:hAnsiTheme="majorHAnsi"/>
        </w:rPr>
      </w:pPr>
      <w:bookmarkStart w:id="72" w:name="_Ref153727453"/>
      <w:bookmarkStart w:id="73"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72"/>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73"/>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74"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74"/>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12BD0B75"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1CC4259B" w:rsidR="00184CCF"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00B24712" w:rsidRPr="00F27368">
        <w:rPr>
          <w:rFonts w:asciiTheme="majorHAnsi" w:hAnsiTheme="majorHAnsi"/>
        </w:rPr>
        <w:t>ozsahu stanoveném v příloze č. 7</w:t>
      </w:r>
      <w:r w:rsidR="00FD5CDD">
        <w:rPr>
          <w:rFonts w:asciiTheme="majorHAnsi" w:hAnsiTheme="majorHAnsi"/>
        </w:rPr>
        <w:t>;</w:t>
      </w:r>
    </w:p>
    <w:p w14:paraId="438F1B9A" w14:textId="1A39D9A1" w:rsidR="00FD5CDD" w:rsidRPr="0069359F" w:rsidRDefault="0000345A" w:rsidP="0069359F">
      <w:pPr>
        <w:pStyle w:val="Odsekzoznamu"/>
        <w:numPr>
          <w:ilvl w:val="0"/>
          <w:numId w:val="19"/>
        </w:numPr>
        <w:ind w:left="993" w:hanging="567"/>
      </w:pPr>
      <w:r w:rsidRPr="00CB1874">
        <w:rPr>
          <w:rFonts w:asciiTheme="majorHAnsi" w:hAnsiTheme="majorHAnsi"/>
          <w:bCs/>
          <w:iCs/>
          <w:sz w:val="22"/>
          <w:szCs w:val="26"/>
          <w:lang w:eastAsia="cs-CZ"/>
        </w:rPr>
        <w:t>zabezpečit, aby data a informace z měřidel a čidel nainstalovaných ESCO byl</w:t>
      </w:r>
      <w:r w:rsidR="00E93021" w:rsidRPr="00CB1874">
        <w:rPr>
          <w:rFonts w:asciiTheme="majorHAnsi" w:hAnsiTheme="majorHAnsi"/>
          <w:bCs/>
          <w:iCs/>
          <w:sz w:val="22"/>
          <w:szCs w:val="26"/>
          <w:lang w:eastAsia="cs-CZ"/>
        </w:rPr>
        <w:t>a</w:t>
      </w:r>
      <w:r w:rsidRPr="00CB1874">
        <w:rPr>
          <w:rFonts w:asciiTheme="majorHAnsi" w:hAnsiTheme="majorHAnsi"/>
          <w:bCs/>
          <w:iCs/>
          <w:sz w:val="22"/>
          <w:szCs w:val="26"/>
          <w:lang w:eastAsia="cs-CZ"/>
        </w:rPr>
        <w:t xml:space="preserve"> otevřená a on</w:t>
      </w:r>
      <w:r w:rsidR="00B24CBE" w:rsidRPr="00CB1874">
        <w:rPr>
          <w:rFonts w:asciiTheme="majorHAnsi" w:hAnsiTheme="majorHAnsi"/>
          <w:bCs/>
          <w:iCs/>
          <w:sz w:val="22"/>
          <w:szCs w:val="26"/>
          <w:lang w:eastAsia="cs-CZ"/>
        </w:rPr>
        <w:t>-</w:t>
      </w:r>
      <w:r w:rsidRPr="00CB1874">
        <w:rPr>
          <w:rFonts w:asciiTheme="majorHAnsi" w:hAnsiTheme="majorHAnsi"/>
          <w:bCs/>
          <w:iCs/>
          <w:sz w:val="22"/>
          <w:szCs w:val="26"/>
          <w:lang w:eastAsia="cs-CZ"/>
        </w:rPr>
        <w:t>line přístupna Klientovi pro případné další využití v informačních a manažerských systémech Klienta</w:t>
      </w:r>
      <w:r w:rsidR="00FD5CDD" w:rsidRPr="00FD5CDD">
        <w:t>.</w:t>
      </w:r>
    </w:p>
    <w:p w14:paraId="0B442B82" w14:textId="6E802B99" w:rsidR="00057EDC"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F27368" w:rsidRDefault="00EE389C" w:rsidP="00586DB0">
      <w:pPr>
        <w:pStyle w:val="Nadpis2"/>
        <w:numPr>
          <w:ilvl w:val="0"/>
          <w:numId w:val="0"/>
        </w:numPr>
        <w:ind w:left="426"/>
        <w:rPr>
          <w:rFonts w:asciiTheme="majorHAnsi" w:hAnsiTheme="majorHAnsi"/>
        </w:rPr>
      </w:pP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75" w:name="_Ref324607429"/>
      <w:bookmarkStart w:id="76" w:name="_Toc326522972"/>
      <w:r w:rsidRPr="00F27368">
        <w:rPr>
          <w:rFonts w:asciiTheme="majorHAnsi" w:hAnsiTheme="majorHAnsi"/>
        </w:rPr>
        <w:t>Záruka za dosažení garantované úspory</w:t>
      </w:r>
      <w:bookmarkEnd w:id="68"/>
      <w:bookmarkEnd w:id="75"/>
      <w:bookmarkEnd w:id="76"/>
    </w:p>
    <w:p w14:paraId="0069A79D" w14:textId="77777777" w:rsidR="00891276" w:rsidRPr="00F27368" w:rsidRDefault="00400988" w:rsidP="00957080">
      <w:pPr>
        <w:pStyle w:val="Nadpis2"/>
        <w:rPr>
          <w:rFonts w:asciiTheme="majorHAnsi" w:hAnsiTheme="majorHAnsi"/>
        </w:rPr>
      </w:pPr>
      <w:bookmarkStart w:id="77"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77"/>
      <w:r w:rsidR="00E34D06" w:rsidRPr="00F27368">
        <w:rPr>
          <w:rFonts w:asciiTheme="majorHAnsi" w:hAnsiTheme="majorHAnsi"/>
        </w:rPr>
        <w:t xml:space="preserve"> </w:t>
      </w:r>
    </w:p>
    <w:p w14:paraId="704FF325" w14:textId="6ED59CD8" w:rsidR="00BB5BF3" w:rsidRPr="00F27368" w:rsidRDefault="00400988" w:rsidP="00957080">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78" w:name="_Toc326522973"/>
      <w:bookmarkStart w:id="79" w:name="_Ref115431299"/>
      <w:r w:rsidRPr="00F27368">
        <w:rPr>
          <w:rFonts w:asciiTheme="majorHAnsi" w:hAnsiTheme="majorHAnsi"/>
        </w:rPr>
        <w:t>Dodatečná opatření</w:t>
      </w:r>
      <w:bookmarkEnd w:id="78"/>
      <w:bookmarkEnd w:id="79"/>
    </w:p>
    <w:p w14:paraId="1C6CFB3C" w14:textId="77777777" w:rsidR="00705B97" w:rsidRPr="00F27368" w:rsidRDefault="006C484C" w:rsidP="00705B97">
      <w:pPr>
        <w:pStyle w:val="Nadpis2"/>
        <w:ind w:left="397" w:hanging="397"/>
        <w:rPr>
          <w:rFonts w:asciiTheme="majorHAnsi" w:hAnsiTheme="majorHAnsi"/>
        </w:rPr>
      </w:pPr>
      <w:bookmarkStart w:id="80" w:name="_Ref296346567"/>
      <w:bookmarkStart w:id="81"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80"/>
      <w:r w:rsidRPr="00F27368">
        <w:rPr>
          <w:rFonts w:asciiTheme="majorHAnsi" w:hAnsiTheme="majorHAnsi"/>
        </w:rPr>
        <w:t>).</w:t>
      </w:r>
      <w:bookmarkEnd w:id="81"/>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lastRenderedPageBreak/>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82" w:name="_Ref330840390"/>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6B763B82" w:rsidR="00705B97" w:rsidRPr="00F27368" w:rsidRDefault="006C484C" w:rsidP="00705B97">
      <w:pPr>
        <w:pStyle w:val="Nadpis2"/>
        <w:ind w:left="397" w:hanging="397"/>
        <w:rPr>
          <w:rFonts w:asciiTheme="majorHAnsi" w:hAnsiTheme="majorHAnsi"/>
        </w:rPr>
      </w:pPr>
      <w:bookmarkStart w:id="83" w:name="_Ref110498808"/>
      <w:r w:rsidRPr="00F27368">
        <w:rPr>
          <w:rFonts w:asciiTheme="majorHAnsi" w:hAnsiTheme="majorHAnsi"/>
        </w:rPr>
        <w:t xml:space="preserve">Základním cílem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83"/>
      <w:r w:rsidRPr="00F27368">
        <w:rPr>
          <w:rFonts w:asciiTheme="majorHAnsi" w:hAnsiTheme="majorHAnsi"/>
        </w:rPr>
        <w:t xml:space="preserve">   </w:t>
      </w:r>
      <w:bookmarkEnd w:id="82"/>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F27368" w:rsidRDefault="00123CA8" w:rsidP="00586DB0">
      <w:pPr>
        <w:pStyle w:val="Nadpis2"/>
        <w:numPr>
          <w:ilvl w:val="0"/>
          <w:numId w:val="0"/>
        </w:numPr>
        <w:ind w:left="397"/>
        <w:rPr>
          <w:rFonts w:asciiTheme="majorHAnsi" w:hAnsiTheme="majorHAnsi"/>
        </w:rPr>
      </w:pP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84" w:name="_Ref152602485"/>
      <w:bookmarkStart w:id="85" w:name="_Toc326522974"/>
      <w:r w:rsidR="00F81353" w:rsidRPr="00F27368">
        <w:rPr>
          <w:rFonts w:asciiTheme="majorHAnsi" w:hAnsiTheme="majorHAnsi"/>
        </w:rPr>
        <w:t>Změna okolností</w:t>
      </w:r>
      <w:bookmarkEnd w:id="84"/>
      <w:bookmarkEnd w:id="85"/>
    </w:p>
    <w:p w14:paraId="729F13F0" w14:textId="77777777" w:rsidR="00F81353" w:rsidRPr="00F27368" w:rsidRDefault="00F81353" w:rsidP="00957080">
      <w:pPr>
        <w:pStyle w:val="Nadpis2"/>
        <w:rPr>
          <w:rFonts w:asciiTheme="majorHAnsi" w:hAnsiTheme="majorHAnsi"/>
        </w:rPr>
      </w:pPr>
      <w:bookmarkStart w:id="86" w:name="_Ref330840857"/>
      <w:bookmarkStart w:id="87"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86"/>
      <w:r w:rsidRPr="00F27368">
        <w:rPr>
          <w:rFonts w:asciiTheme="majorHAnsi" w:hAnsiTheme="majorHAnsi"/>
        </w:rPr>
        <w:t xml:space="preserve"> </w:t>
      </w:r>
      <w:bookmarkEnd w:id="87"/>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88" w:name="_Toc341155317"/>
      <w:bookmarkStart w:id="89" w:name="_Toc326749477"/>
      <w:bookmarkStart w:id="90" w:name="_Toc319928874"/>
      <w:bookmarkStart w:id="91" w:name="_Toc317395012"/>
      <w:r w:rsidRPr="00F27368">
        <w:rPr>
          <w:rFonts w:asciiTheme="majorHAnsi" w:hAnsiTheme="majorHAnsi"/>
        </w:rPr>
        <w:t xml:space="preserve">uzavření </w:t>
      </w:r>
      <w:bookmarkEnd w:id="88"/>
      <w:bookmarkEnd w:id="89"/>
      <w:bookmarkEnd w:id="90"/>
      <w:bookmarkEnd w:id="91"/>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lastRenderedPageBreak/>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92"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92"/>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93" w:name="_Ref380398194"/>
      <w:r w:rsidRPr="00F27368">
        <w:rPr>
          <w:rFonts w:asciiTheme="majorHAnsi" w:hAnsiTheme="majorHAnsi"/>
        </w:rPr>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93"/>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94"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94"/>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0FDFD238"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w:t>
      </w:r>
      <w:r w:rsidR="00AD58B4">
        <w:rPr>
          <w:rFonts w:asciiTheme="majorHAnsi" w:hAnsiTheme="majorHAnsi"/>
        </w:rPr>
        <w:t>12</w:t>
      </w:r>
      <w:r w:rsidR="00001B97" w:rsidRPr="00F27368">
        <w:rPr>
          <w:rFonts w:asciiTheme="majorHAnsi" w:hAnsiTheme="majorHAnsi"/>
        </w:rPr>
        <w:t xml:space="preserve">]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528510BC" w:rsidR="00F81353" w:rsidRPr="00F27368" w:rsidRDefault="00F81353" w:rsidP="00957080">
      <w:pPr>
        <w:pStyle w:val="Nadpis2"/>
        <w:rPr>
          <w:rFonts w:asciiTheme="majorHAnsi" w:hAnsiTheme="majorHAnsi"/>
        </w:rPr>
      </w:pPr>
      <w:bookmarkStart w:id="95" w:name="_Ref377984231"/>
      <w:bookmarkStart w:id="96"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95"/>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96"/>
    </w:p>
    <w:p w14:paraId="75E88765" w14:textId="3FE0AF46"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39.4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lastRenderedPageBreak/>
        <w:br/>
      </w:r>
      <w:bookmarkStart w:id="97" w:name="_Toc326522975"/>
      <w:bookmarkStart w:id="98" w:name="_Ref380398172"/>
      <w:bookmarkStart w:id="99" w:name="_Ref380398243"/>
      <w:r w:rsidRPr="00F27368">
        <w:rPr>
          <w:rFonts w:asciiTheme="majorHAnsi" w:hAnsiTheme="majorHAnsi"/>
        </w:rPr>
        <w:t>Roční porady</w:t>
      </w:r>
      <w:bookmarkEnd w:id="97"/>
      <w:r w:rsidR="0087097F" w:rsidRPr="00F27368">
        <w:rPr>
          <w:rFonts w:asciiTheme="majorHAnsi" w:hAnsiTheme="majorHAnsi"/>
        </w:rPr>
        <w:t xml:space="preserve"> a průběžné </w:t>
      </w:r>
      <w:r w:rsidR="00434BFC" w:rsidRPr="00F27368">
        <w:rPr>
          <w:rFonts w:asciiTheme="majorHAnsi" w:hAnsiTheme="majorHAnsi"/>
        </w:rPr>
        <w:t>zprávy</w:t>
      </w:r>
      <w:bookmarkEnd w:id="98"/>
      <w:bookmarkEnd w:id="99"/>
    </w:p>
    <w:p w14:paraId="4DDC7D4F" w14:textId="77777777" w:rsidR="007623CD" w:rsidRPr="00F27368" w:rsidRDefault="007623CD" w:rsidP="00957080">
      <w:pPr>
        <w:pStyle w:val="Nadpis2"/>
        <w:rPr>
          <w:rFonts w:asciiTheme="majorHAnsi" w:hAnsiTheme="majorHAnsi"/>
        </w:rPr>
      </w:pPr>
      <w:bookmarkStart w:id="100"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100"/>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101"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101"/>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102" w:name="_Ref152309206"/>
      <w:bookmarkStart w:id="103" w:name="_Toc326522976"/>
      <w:r w:rsidRPr="00F27368">
        <w:rPr>
          <w:rFonts w:asciiTheme="majorHAnsi" w:hAnsiTheme="majorHAnsi"/>
        </w:rPr>
        <w:t>Závěrečná zpráva</w:t>
      </w:r>
      <w:bookmarkEnd w:id="102"/>
      <w:bookmarkEnd w:id="103"/>
    </w:p>
    <w:p w14:paraId="0E911947" w14:textId="77777777" w:rsidR="00F81353" w:rsidRPr="00F27368" w:rsidRDefault="00F81353" w:rsidP="00957080">
      <w:pPr>
        <w:pStyle w:val="Nadpis2"/>
        <w:rPr>
          <w:rFonts w:asciiTheme="majorHAnsi" w:hAnsiTheme="majorHAnsi"/>
        </w:rPr>
      </w:pPr>
      <w:bookmarkStart w:id="104" w:name="_Ref152602683"/>
      <w:bookmarkStart w:id="105"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104"/>
    </w:p>
    <w:p w14:paraId="6F835FFA" w14:textId="6E6DF639"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ins w:id="106" w:author="David Kudýn" w:date="2024-07-22T11:16:00Z">
        <w:r w:rsidR="00D65B9D">
          <w:rPr>
            <w:rFonts w:asciiTheme="majorHAnsi" w:hAnsiTheme="majorHAnsi"/>
          </w:rPr>
          <w:t>9</w:t>
        </w:r>
      </w:ins>
      <w:del w:id="107" w:author="David Kudýn" w:date="2024-07-22T11:16:00Z">
        <w:r w:rsidR="00911EA0" w:rsidRPr="00F27368" w:rsidDel="00D65B9D">
          <w:rPr>
            <w:rFonts w:asciiTheme="majorHAnsi" w:hAnsiTheme="majorHAnsi"/>
          </w:rPr>
          <w:delText>3</w:delText>
        </w:r>
      </w:del>
      <w:r w:rsidR="00911EA0" w:rsidRPr="00F27368">
        <w:rPr>
          <w:rFonts w:asciiTheme="majorHAnsi" w:hAnsiTheme="majorHAnsi"/>
        </w:rPr>
        <w:t>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108" w:name="_Ref153729098"/>
      <w:bookmarkEnd w:id="105"/>
    </w:p>
    <w:p w14:paraId="1E05F9F3" w14:textId="051213FB" w:rsidR="00184CCF" w:rsidRPr="00F27368" w:rsidRDefault="00F81353" w:rsidP="00F30234">
      <w:pPr>
        <w:pStyle w:val="Nadpis5"/>
        <w:numPr>
          <w:ilvl w:val="0"/>
          <w:numId w:val="34"/>
        </w:numPr>
        <w:ind w:left="993" w:hanging="567"/>
        <w:rPr>
          <w:rFonts w:asciiTheme="majorHAnsi" w:hAnsiTheme="majorHAnsi"/>
        </w:rPr>
      </w:pPr>
      <w:bookmarkStart w:id="109"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109"/>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110" w:name="_Ref230681810"/>
      <w:r w:rsidRPr="00F27368">
        <w:rPr>
          <w:rFonts w:asciiTheme="majorHAnsi" w:hAnsiTheme="majorHAnsi"/>
        </w:rPr>
        <w:t>doporučení ohledně provozování energetického systému po skončení doby poskytování garance;</w:t>
      </w:r>
      <w:bookmarkEnd w:id="110"/>
    </w:p>
    <w:bookmarkEnd w:id="108"/>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ov"/>
        <w:keepNext/>
        <w:pageBreakBefore/>
        <w:spacing w:before="360"/>
        <w:rPr>
          <w:rStyle w:val="StylNzevTunPodtrenChar"/>
          <w:rFonts w:asciiTheme="majorHAnsi" w:hAnsiTheme="majorHAnsi"/>
          <w:b w:val="0"/>
        </w:rPr>
      </w:pPr>
      <w:bookmarkStart w:id="111"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111"/>
    </w:p>
    <w:p w14:paraId="7E9A863E" w14:textId="77777777" w:rsidR="00F81353" w:rsidRPr="00F27368" w:rsidRDefault="00F81353">
      <w:pPr>
        <w:pStyle w:val="Nzov"/>
        <w:keepNext/>
        <w:rPr>
          <w:rFonts w:asciiTheme="majorHAnsi" w:hAnsiTheme="majorHAnsi"/>
          <w:sz w:val="28"/>
          <w:szCs w:val="28"/>
        </w:rPr>
      </w:pPr>
      <w:bookmarkStart w:id="112" w:name="_Toc326522978"/>
      <w:r w:rsidRPr="00F27368">
        <w:rPr>
          <w:rFonts w:asciiTheme="majorHAnsi" w:hAnsiTheme="majorHAnsi"/>
          <w:sz w:val="28"/>
          <w:szCs w:val="28"/>
        </w:rPr>
        <w:t>Oddíl I: Cena a platební podmínky</w:t>
      </w:r>
      <w:bookmarkEnd w:id="112"/>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13" w:name="_Ref75165804"/>
      <w:bookmarkStart w:id="114" w:name="_Toc326522979"/>
      <w:bookmarkStart w:id="115" w:name="_Ref115428489"/>
      <w:bookmarkStart w:id="116" w:name="_Ref115431275"/>
      <w:r w:rsidRPr="00F27368">
        <w:rPr>
          <w:rFonts w:asciiTheme="majorHAnsi" w:hAnsiTheme="majorHAnsi"/>
        </w:rPr>
        <w:t>Cena</w:t>
      </w:r>
      <w:bookmarkEnd w:id="113"/>
      <w:r w:rsidRPr="00F27368">
        <w:rPr>
          <w:rFonts w:asciiTheme="majorHAnsi" w:hAnsiTheme="majorHAnsi"/>
        </w:rPr>
        <w:t xml:space="preserve"> za provedení opatření</w:t>
      </w:r>
      <w:bookmarkEnd w:id="114"/>
      <w:bookmarkEnd w:id="115"/>
      <w:bookmarkEnd w:id="116"/>
    </w:p>
    <w:p w14:paraId="377EC951" w14:textId="5D1250B8" w:rsidR="00F81353" w:rsidRPr="00F27368" w:rsidRDefault="00106A72" w:rsidP="00957080">
      <w:pPr>
        <w:pStyle w:val="Nadpis2"/>
        <w:rPr>
          <w:rFonts w:asciiTheme="majorHAnsi" w:hAnsiTheme="majorHAnsi"/>
        </w:rPr>
      </w:pPr>
      <w:bookmarkStart w:id="117"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proofErr w:type="gramStart"/>
      <w:r w:rsidR="00980563" w:rsidRPr="00980563">
        <w:rPr>
          <w:rFonts w:asciiTheme="majorHAnsi" w:hAnsiTheme="majorHAnsi"/>
          <w:highlight w:val="yellow"/>
        </w:rPr>
        <w:t>]</w:t>
      </w:r>
      <w:r w:rsidR="00980563" w:rsidRPr="00980563">
        <w:rPr>
          <w:rFonts w:asciiTheme="majorHAnsi" w:hAnsiTheme="majorHAnsi"/>
        </w:rPr>
        <w:t>,-</w:t>
      </w:r>
      <w:proofErr w:type="gramEnd"/>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r w:rsidR="001A486C">
        <w:rPr>
          <w:rFonts w:asciiTheme="majorHAnsi" w:hAnsiTheme="majorHAnsi"/>
        </w:rPr>
        <w:t xml:space="preserve">, </w:t>
      </w:r>
      <w:bookmarkStart w:id="118" w:name="_Hlk135127560"/>
      <w:r w:rsidR="001A486C">
        <w:rPr>
          <w:rFonts w:asciiTheme="majorHAnsi" w:hAnsiTheme="majorHAnsi"/>
        </w:rPr>
        <w:t xml:space="preserve">tj. </w:t>
      </w:r>
      <w:r w:rsidR="001A486C" w:rsidRPr="00980563">
        <w:rPr>
          <w:rFonts w:asciiTheme="majorHAnsi" w:hAnsiTheme="majorHAnsi"/>
          <w:highlight w:val="yellow"/>
        </w:rPr>
        <w:t>[</w:t>
      </w:r>
      <w:r w:rsidR="001A486C" w:rsidRPr="00980563">
        <w:rPr>
          <w:highlight w:val="yellow"/>
        </w:rPr>
        <w:t>●</w:t>
      </w:r>
      <w:r w:rsidR="001A486C" w:rsidRPr="00980563">
        <w:rPr>
          <w:rFonts w:asciiTheme="majorHAnsi" w:hAnsiTheme="majorHAnsi"/>
          <w:highlight w:val="yellow"/>
        </w:rPr>
        <w:t>]</w:t>
      </w:r>
      <w:r w:rsidR="001A486C" w:rsidRPr="00980563">
        <w:rPr>
          <w:rFonts w:asciiTheme="majorHAnsi" w:hAnsiTheme="majorHAnsi"/>
        </w:rPr>
        <w:t>,- Kč</w:t>
      </w:r>
      <w:r w:rsidR="001A486C">
        <w:rPr>
          <w:rFonts w:asciiTheme="majorHAnsi" w:hAnsiTheme="majorHAnsi"/>
        </w:rPr>
        <w:t xml:space="preserve"> s DPH</w:t>
      </w:r>
      <w:bookmarkEnd w:id="118"/>
      <w:r w:rsidRPr="00980563">
        <w:rPr>
          <w:rFonts w:asciiTheme="majorHAnsi" w:hAnsiTheme="majorHAnsi"/>
        </w:rPr>
        <w:t>.</w:t>
      </w:r>
      <w:bookmarkEnd w:id="117"/>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4B228D6A"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8C7B7B">
        <w:rPr>
          <w:rFonts w:asciiTheme="majorHAnsi" w:hAnsiTheme="majorHAnsi"/>
        </w:rPr>
        <w:t>projektu</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51806">
        <w:rPr>
          <w:rFonts w:asciiTheme="majorHAnsi" w:hAnsiTheme="majorHAnsi"/>
        </w:rPr>
        <w:t xml:space="preserve">více </w:t>
      </w:r>
      <w:r w:rsidR="0096794D">
        <w:rPr>
          <w:rFonts w:asciiTheme="majorHAnsi" w:hAnsiTheme="majorHAnsi"/>
        </w:rPr>
        <w:t xml:space="preserve">prací, které jsou nezbytné pro samotnou realizaci </w:t>
      </w:r>
      <w:r w:rsidR="008C7B7B">
        <w:rPr>
          <w:rFonts w:asciiTheme="majorHAnsi" w:hAnsiTheme="majorHAnsi"/>
        </w:rPr>
        <w:t>projektu</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B24CBE">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B24CBE">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5FECF322" w14:textId="292BD195" w:rsidR="00FE0DEE" w:rsidRDefault="00B343CF" w:rsidP="00E834F1">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008C3813" w:rsidRPr="00B343CF">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0067789B" w:rsidRPr="00B343CF">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lastRenderedPageBreak/>
        <w:br/>
      </w:r>
      <w:bookmarkStart w:id="119" w:name="_Toc450596924"/>
      <w:bookmarkStart w:id="120" w:name="_Ref115431277"/>
      <w:r w:rsidRPr="00F27368">
        <w:rPr>
          <w:rFonts w:asciiTheme="majorHAnsi" w:hAnsiTheme="majorHAnsi"/>
        </w:rPr>
        <w:t>Finanční náklady</w:t>
      </w:r>
      <w:bookmarkEnd w:id="119"/>
      <w:bookmarkEnd w:id="120"/>
    </w:p>
    <w:p w14:paraId="64D9CE52" w14:textId="27065AE0" w:rsidR="003B685B" w:rsidRPr="00F27368" w:rsidRDefault="00385589" w:rsidP="00586DB0">
      <w:pPr>
        <w:pStyle w:val="Nadpis2"/>
        <w:numPr>
          <w:ilvl w:val="0"/>
          <w:numId w:val="0"/>
        </w:numPr>
        <w:ind w:left="397"/>
        <w:rPr>
          <w:rFonts w:asciiTheme="majorHAnsi" w:hAnsiTheme="majorHAnsi"/>
        </w:rPr>
      </w:pPr>
      <w:r>
        <w:rPr>
          <w:rFonts w:asciiTheme="majorHAnsi" w:hAnsiTheme="majorHAnsi"/>
        </w:rPr>
        <w:t>Neuplatní se.</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21" w:name="_Toc326522981"/>
      <w:r w:rsidRPr="00F27368">
        <w:rPr>
          <w:rFonts w:asciiTheme="majorHAnsi" w:hAnsiTheme="majorHAnsi"/>
        </w:rPr>
        <w:t>Cena energetického managementu</w:t>
      </w:r>
      <w:bookmarkEnd w:id="121"/>
      <w:r w:rsidR="00E41B31" w:rsidRPr="00F27368">
        <w:rPr>
          <w:rFonts w:asciiTheme="majorHAnsi" w:hAnsiTheme="majorHAnsi"/>
        </w:rPr>
        <w:t xml:space="preserve"> a souvisejících </w:t>
      </w:r>
      <w:r w:rsidR="00BF446F" w:rsidRPr="00F27368">
        <w:rPr>
          <w:rFonts w:asciiTheme="majorHAnsi" w:hAnsiTheme="majorHAnsi"/>
        </w:rPr>
        <w:t>služeb</w:t>
      </w:r>
    </w:p>
    <w:p w14:paraId="6F85235D" w14:textId="222791A9" w:rsidR="008E318F" w:rsidRPr="00611CDF" w:rsidRDefault="006A1569" w:rsidP="00586DB0">
      <w:pPr>
        <w:pStyle w:val="Nadpis2"/>
        <w:rPr>
          <w:rFonts w:asciiTheme="majorHAnsi" w:hAnsiTheme="majorHAnsi"/>
        </w:rPr>
      </w:pPr>
      <w:bookmarkStart w:id="122"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00951806">
        <w:rPr>
          <w:rFonts w:asciiTheme="majorHAnsi" w:hAnsiTheme="majorHAnsi"/>
        </w:rPr>
        <w:t xml:space="preserve">, tj. </w:t>
      </w:r>
      <w:r w:rsidR="00951806" w:rsidRPr="00951806">
        <w:rPr>
          <w:rFonts w:asciiTheme="majorHAnsi" w:hAnsiTheme="majorHAnsi"/>
        </w:rPr>
        <w:t>[●</w:t>
      </w:r>
      <w:proofErr w:type="gramStart"/>
      <w:r w:rsidR="00951806" w:rsidRPr="00951806">
        <w:rPr>
          <w:rFonts w:asciiTheme="majorHAnsi" w:hAnsiTheme="majorHAnsi"/>
        </w:rPr>
        <w:t>],-</w:t>
      </w:r>
      <w:proofErr w:type="gramEnd"/>
      <w:r w:rsidR="00951806" w:rsidRPr="00951806">
        <w:rPr>
          <w:rFonts w:asciiTheme="majorHAnsi" w:hAnsiTheme="majorHAnsi"/>
        </w:rPr>
        <w:t xml:space="preserve"> Kč s</w:t>
      </w:r>
      <w:r w:rsidR="00951806">
        <w:rPr>
          <w:rFonts w:asciiTheme="majorHAnsi" w:hAnsiTheme="majorHAnsi"/>
        </w:rPr>
        <w:t> </w:t>
      </w:r>
      <w:r w:rsidR="00951806" w:rsidRPr="00951806">
        <w:rPr>
          <w:rFonts w:asciiTheme="majorHAnsi" w:hAnsiTheme="majorHAnsi"/>
        </w:rPr>
        <w:t>DPH</w:t>
      </w:r>
      <w:r w:rsidR="00951806">
        <w:rPr>
          <w:rFonts w:asciiTheme="majorHAnsi" w:hAnsiTheme="majorHAnsi"/>
        </w:rPr>
        <w:t>.</w:t>
      </w:r>
      <w:r w:rsidR="008E318F" w:rsidRPr="008E318F">
        <w:rPr>
          <w:rFonts w:asciiTheme="majorHAnsi" w:hAnsiTheme="majorHAnsi"/>
        </w:rPr>
        <w:t xml:space="preserve"> DPH je k ceně účtována vždy v souladu se zákonem o DPH.</w:t>
      </w:r>
      <w:bookmarkEnd w:id="122"/>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123" w:name="_Ref207460075"/>
      <w:bookmarkStart w:id="124" w:name="_Ref207462748"/>
      <w:bookmarkStart w:id="125" w:name="_Ref207462792"/>
      <w:bookmarkStart w:id="126" w:name="_Toc326522982"/>
      <w:bookmarkStart w:id="127" w:name="_Ref452526878"/>
      <w:r w:rsidRPr="00F27368">
        <w:rPr>
          <w:rFonts w:asciiTheme="majorHAnsi" w:hAnsiTheme="majorHAnsi"/>
        </w:rPr>
        <w:t>Sankce za nedosažení garantované úspory</w:t>
      </w:r>
      <w:bookmarkEnd w:id="123"/>
      <w:bookmarkEnd w:id="124"/>
      <w:bookmarkEnd w:id="125"/>
      <w:bookmarkEnd w:id="126"/>
      <w:r w:rsidR="00471AE2" w:rsidRPr="00F27368">
        <w:rPr>
          <w:rFonts w:asciiTheme="majorHAnsi" w:hAnsiTheme="majorHAnsi"/>
        </w:rPr>
        <w:t xml:space="preserve"> </w:t>
      </w:r>
      <w:bookmarkEnd w:id="127"/>
    </w:p>
    <w:p w14:paraId="61CC55C8" w14:textId="77777777" w:rsidR="002C60D5" w:rsidRPr="00F27368" w:rsidRDefault="006A1569" w:rsidP="0075799C">
      <w:pPr>
        <w:pStyle w:val="Nadpis2"/>
        <w:rPr>
          <w:rFonts w:asciiTheme="majorHAnsi" w:hAnsiTheme="majorHAnsi"/>
        </w:rPr>
      </w:pPr>
      <w:bookmarkStart w:id="128" w:name="_Ref152046354"/>
      <w:bookmarkStart w:id="129"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28"/>
      <w:r w:rsidR="00B24712" w:rsidRPr="00F27368">
        <w:rPr>
          <w:rFonts w:asciiTheme="majorHAnsi" w:hAnsiTheme="majorHAnsi"/>
        </w:rPr>
        <w:t>č. 5</w:t>
      </w:r>
      <w:r w:rsidRPr="00F27368">
        <w:rPr>
          <w:rFonts w:asciiTheme="majorHAnsi" w:hAnsiTheme="majorHAnsi"/>
        </w:rPr>
        <w:t>.</w:t>
      </w:r>
      <w:bookmarkEnd w:id="129"/>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0" w:name="_Ref152047168"/>
      <w:bookmarkStart w:id="131" w:name="_Toc326522983"/>
      <w:bookmarkStart w:id="132" w:name="_Ref330839781"/>
      <w:bookmarkStart w:id="133" w:name="_Ref330839783"/>
      <w:bookmarkStart w:id="134" w:name="_Ref330841042"/>
      <w:r w:rsidRPr="00F27368">
        <w:rPr>
          <w:rFonts w:asciiTheme="majorHAnsi" w:hAnsiTheme="majorHAnsi"/>
        </w:rPr>
        <w:t>Prémie</w:t>
      </w:r>
      <w:bookmarkEnd w:id="130"/>
      <w:bookmarkEnd w:id="131"/>
      <w:r w:rsidR="00AC731C" w:rsidRPr="00F27368">
        <w:rPr>
          <w:rFonts w:asciiTheme="majorHAnsi" w:hAnsiTheme="majorHAnsi"/>
        </w:rPr>
        <w:t xml:space="preserve"> za překročení garantované úspory</w:t>
      </w:r>
      <w:bookmarkEnd w:id="132"/>
      <w:bookmarkEnd w:id="133"/>
      <w:bookmarkEnd w:id="134"/>
    </w:p>
    <w:p w14:paraId="63E4827D" w14:textId="60C1E4A6"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8A6AD7">
        <w:rPr>
          <w:rFonts w:asciiTheme="majorHAnsi" w:hAnsiTheme="majorHAnsi"/>
        </w:rPr>
        <w:t>4</w:t>
      </w:r>
      <w:r w:rsidR="004323BF" w:rsidRPr="00F27368">
        <w:rPr>
          <w:rFonts w:asciiTheme="majorHAnsi" w:hAnsiTheme="majorHAnsi"/>
        </w:rPr>
        <w:t>0</w:t>
      </w:r>
      <w:r w:rsidR="008A6AD7">
        <w:rPr>
          <w:rFonts w:asciiTheme="majorHAnsi" w:hAnsiTheme="majorHAnsi"/>
        </w:rPr>
        <w:t xml:space="preserve"> </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5" w:name="_Ref207462600"/>
      <w:bookmarkStart w:id="136" w:name="_Toc326522984"/>
      <w:r w:rsidRPr="00F27368">
        <w:rPr>
          <w:rFonts w:asciiTheme="majorHAnsi" w:hAnsiTheme="majorHAnsi"/>
        </w:rPr>
        <w:t>Závěrečné vypořádání</w:t>
      </w:r>
      <w:bookmarkEnd w:id="135"/>
      <w:bookmarkEnd w:id="136"/>
    </w:p>
    <w:p w14:paraId="484AC251" w14:textId="1C5DEE7A" w:rsidR="00D247F0" w:rsidRPr="00F27368" w:rsidRDefault="00F81353" w:rsidP="00957080">
      <w:pPr>
        <w:pStyle w:val="Nadpis2"/>
        <w:rPr>
          <w:rFonts w:asciiTheme="majorHAnsi" w:hAnsiTheme="majorHAnsi"/>
        </w:rPr>
      </w:pPr>
      <w:bookmarkStart w:id="137" w:name="_Ref330840821"/>
      <w:bookmarkStart w:id="138"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37"/>
      <w:r w:rsidR="00BF28D1" w:rsidRPr="00F27368">
        <w:rPr>
          <w:rFonts w:asciiTheme="majorHAnsi" w:hAnsiTheme="majorHAnsi"/>
        </w:rPr>
        <w:t xml:space="preserve"> </w:t>
      </w:r>
    </w:p>
    <w:bookmarkEnd w:id="138"/>
    <w:p w14:paraId="770D6C79"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39" w:name="_Toc326522985"/>
      <w:r w:rsidRPr="00F27368">
        <w:rPr>
          <w:rFonts w:asciiTheme="majorHAnsi" w:hAnsiTheme="majorHAnsi"/>
        </w:rPr>
        <w:t>Fakturace</w:t>
      </w:r>
      <w:bookmarkEnd w:id="139"/>
    </w:p>
    <w:p w14:paraId="15777699" w14:textId="312497A9" w:rsidR="0017112C" w:rsidRPr="0017112C" w:rsidRDefault="00C33A43" w:rsidP="0017112C">
      <w:pPr>
        <w:pStyle w:val="Nadpis2"/>
        <w:rPr>
          <w:ins w:id="140" w:author="Lucia Mešková" w:date="2024-09-09T14:26:00Z" w16du:dateUtc="2024-09-09T12:26:00Z"/>
          <w:rFonts w:asciiTheme="majorHAnsi" w:hAnsiTheme="majorHAnsi"/>
        </w:rPr>
      </w:pPr>
      <w:bookmarkStart w:id="141" w:name="_Ref152133706"/>
      <w:del w:id="142" w:author="David Kudýn" w:date="2024-07-22T11:03:00Z">
        <w:r w:rsidRPr="00F27368" w:rsidDel="00D65B9D">
          <w:rPr>
            <w:rFonts w:asciiTheme="majorHAnsi" w:hAnsiTheme="majorHAnsi"/>
          </w:rPr>
          <w:delText xml:space="preserve">ESCO </w:delText>
        </w:r>
        <w:r w:rsidRPr="00123D65" w:rsidDel="00D65B9D">
          <w:rPr>
            <w:rFonts w:asciiTheme="majorHAnsi" w:hAnsiTheme="majorHAnsi"/>
          </w:rPr>
          <w:delText>je oprávněna</w:delText>
        </w:r>
        <w:r w:rsidR="00204722" w:rsidRPr="00123D65" w:rsidDel="00D65B9D">
          <w:rPr>
            <w:rFonts w:asciiTheme="majorHAnsi" w:hAnsiTheme="majorHAnsi"/>
          </w:rPr>
          <w:delText xml:space="preserve"> vystavit </w:delText>
        </w:r>
        <w:r w:rsidR="00502E44" w:rsidRPr="00123D65" w:rsidDel="00D65B9D">
          <w:rPr>
            <w:rFonts w:asciiTheme="majorHAnsi" w:hAnsiTheme="majorHAnsi"/>
          </w:rPr>
          <w:delText>daňový doklad (fakturu)</w:delText>
        </w:r>
        <w:r w:rsidR="00204722" w:rsidRPr="00123D65" w:rsidDel="00D65B9D">
          <w:rPr>
            <w:rFonts w:asciiTheme="majorHAnsi" w:hAnsiTheme="majorHAnsi"/>
          </w:rPr>
          <w:delText xml:space="preserve"> na zaplacení ceny za provedení základních opatření, </w:delText>
        </w:r>
        <w:r w:rsidR="009567C5" w:rsidRPr="009567C5" w:rsidDel="00D65B9D">
          <w:rPr>
            <w:rFonts w:asciiTheme="majorHAnsi" w:hAnsiTheme="majorHAnsi"/>
          </w:rPr>
          <w:delText>případně za zaplacení části ceny za provedená základní opatření v případě dílčího předání</w:delText>
        </w:r>
        <w:r w:rsidR="00E00128" w:rsidDel="00D65B9D">
          <w:rPr>
            <w:rFonts w:asciiTheme="majorHAnsi" w:hAnsiTheme="majorHAnsi"/>
          </w:rPr>
          <w:delText xml:space="preserve"> dle </w:delText>
        </w:r>
        <w:r w:rsidR="00E00128" w:rsidDel="00D65B9D">
          <w:rPr>
            <w:rFonts w:asciiTheme="majorHAnsi" w:hAnsiTheme="majorHAnsi"/>
          </w:rPr>
          <w:fldChar w:fldCharType="begin"/>
        </w:r>
        <w:r w:rsidR="00E00128" w:rsidDel="00D65B9D">
          <w:rPr>
            <w:rFonts w:asciiTheme="majorHAnsi" w:hAnsiTheme="majorHAnsi"/>
          </w:rPr>
          <w:delInstrText xml:space="preserve"> REF _Ref115430707 \w \h </w:delInstrText>
        </w:r>
        <w:r w:rsidR="00E00128" w:rsidDel="00D65B9D">
          <w:rPr>
            <w:rFonts w:asciiTheme="majorHAnsi" w:hAnsiTheme="majorHAnsi"/>
          </w:rPr>
        </w:r>
        <w:r w:rsidR="00E00128" w:rsidDel="00D65B9D">
          <w:rPr>
            <w:rFonts w:asciiTheme="majorHAnsi" w:hAnsiTheme="majorHAnsi"/>
          </w:rPr>
          <w:fldChar w:fldCharType="separate"/>
        </w:r>
        <w:r w:rsidR="00B24CBE" w:rsidDel="00D65B9D">
          <w:rPr>
            <w:rFonts w:asciiTheme="majorHAnsi" w:hAnsiTheme="majorHAnsi"/>
          </w:rPr>
          <w:delText>Článek 8.1</w:delText>
        </w:r>
        <w:r w:rsidR="00E00128" w:rsidDel="00D65B9D">
          <w:rPr>
            <w:rFonts w:asciiTheme="majorHAnsi" w:hAnsiTheme="majorHAnsi"/>
          </w:rPr>
          <w:fldChar w:fldCharType="end"/>
        </w:r>
        <w:r w:rsidR="009567C5" w:rsidDel="00D65B9D">
          <w:rPr>
            <w:rFonts w:asciiTheme="majorHAnsi" w:hAnsiTheme="majorHAnsi"/>
          </w:rPr>
          <w:delText>,</w:delText>
        </w:r>
        <w:r w:rsidR="009567C5" w:rsidRPr="009567C5" w:rsidDel="00D65B9D">
          <w:rPr>
            <w:rFonts w:asciiTheme="majorHAnsi" w:hAnsiTheme="majorHAnsi"/>
          </w:rPr>
          <w:delText xml:space="preserve"> </w:delText>
        </w:r>
        <w:r w:rsidR="00204722" w:rsidRPr="00123D65" w:rsidDel="00D65B9D">
          <w:rPr>
            <w:rFonts w:asciiTheme="majorHAnsi" w:hAnsiTheme="majorHAnsi"/>
          </w:rPr>
          <w:delText xml:space="preserve">nebo ceny za provedení dodatečných opatření nejprve v den předání, není-li ve smlouvě stanoveno jinak. Tento den je dnem </w:delText>
        </w:r>
        <w:r w:rsidR="00697805" w:rsidRPr="00123D65" w:rsidDel="00D65B9D">
          <w:rPr>
            <w:rFonts w:asciiTheme="majorHAnsi" w:hAnsiTheme="majorHAnsi"/>
          </w:rPr>
          <w:delText>uskutečnění</w:delText>
        </w:r>
        <w:r w:rsidR="00523C5D" w:rsidRPr="00123D65" w:rsidDel="00D65B9D">
          <w:rPr>
            <w:rFonts w:asciiTheme="majorHAnsi" w:hAnsiTheme="majorHAnsi"/>
          </w:rPr>
          <w:delText xml:space="preserve"> </w:delText>
        </w:r>
        <w:r w:rsidR="00204722" w:rsidRPr="00123D65" w:rsidDel="00D65B9D">
          <w:rPr>
            <w:rFonts w:asciiTheme="majorHAnsi" w:hAnsiTheme="majorHAnsi"/>
          </w:rPr>
          <w:delText>zdanitelného plnění z hlediska daně z přidané hodnoty.</w:delText>
        </w:r>
      </w:del>
      <w:bookmarkEnd w:id="141"/>
      <w:del w:id="143" w:author="David Kudýn" w:date="2024-07-22T11:02:00Z">
        <w:r w:rsidR="00957080" w:rsidRPr="00123D65" w:rsidDel="00D65B9D">
          <w:rPr>
            <w:rFonts w:asciiTheme="majorHAnsi" w:hAnsiTheme="majorHAnsi"/>
          </w:rPr>
          <w:delText xml:space="preserve"> </w:delText>
        </w:r>
      </w:del>
      <w:ins w:id="144" w:author="Lucia Mešková" w:date="2024-09-09T14:26:00Z" w16du:dateUtc="2024-09-09T12:26:00Z">
        <w:r w:rsidR="0017112C" w:rsidRPr="0017112C">
          <w:rPr>
            <w:rFonts w:asciiTheme="majorHAnsi" w:hAnsiTheme="majorHAnsi"/>
          </w:rPr>
          <w:t>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následovně:  </w:t>
        </w:r>
      </w:ins>
    </w:p>
    <w:p w14:paraId="230D995C" w14:textId="77777777" w:rsidR="0017112C" w:rsidRPr="0017112C" w:rsidRDefault="0017112C" w:rsidP="0017112C">
      <w:pPr>
        <w:numPr>
          <w:ilvl w:val="1"/>
          <w:numId w:val="66"/>
        </w:numPr>
        <w:outlineLvl w:val="1"/>
        <w:rPr>
          <w:ins w:id="145" w:author="Lucia Mešková" w:date="2024-09-09T14:26:00Z" w16du:dateUtc="2024-09-09T12:26:00Z"/>
          <w:rFonts w:asciiTheme="majorHAnsi" w:hAnsiTheme="majorHAnsi" w:cs="Arial"/>
          <w:bCs/>
          <w:iCs/>
          <w:szCs w:val="28"/>
        </w:rPr>
      </w:pPr>
      <w:ins w:id="146" w:author="Lucia Mešková" w:date="2024-09-09T14:26:00Z" w16du:dateUtc="2024-09-09T12:26:00Z">
        <w:r w:rsidRPr="0017112C">
          <w:rPr>
            <w:rFonts w:asciiTheme="majorHAnsi" w:hAnsiTheme="majorHAnsi" w:cs="Arial"/>
            <w:bCs/>
            <w:iCs/>
            <w:szCs w:val="28"/>
          </w:rPr>
          <w:t>Ve vztahu k provedení základních opatření platí, že  </w:t>
        </w:r>
      </w:ins>
    </w:p>
    <w:p w14:paraId="5BC126BA" w14:textId="77777777" w:rsidR="0017112C" w:rsidRPr="0017112C" w:rsidRDefault="0017112C" w:rsidP="0017112C">
      <w:pPr>
        <w:numPr>
          <w:ilvl w:val="2"/>
          <w:numId w:val="66"/>
        </w:numPr>
        <w:outlineLvl w:val="1"/>
        <w:rPr>
          <w:ins w:id="147" w:author="Lucia Mešková" w:date="2024-09-09T14:26:00Z" w16du:dateUtc="2024-09-09T12:26:00Z"/>
          <w:rFonts w:asciiTheme="majorHAnsi" w:hAnsiTheme="majorHAnsi" w:cs="Arial"/>
          <w:bCs/>
          <w:iCs/>
          <w:szCs w:val="28"/>
        </w:rPr>
      </w:pPr>
      <w:ins w:id="148" w:author="Lucia Mešková" w:date="2024-09-09T14:26:00Z" w16du:dateUtc="2024-09-09T12:26:00Z">
        <w:r w:rsidRPr="0017112C">
          <w:rPr>
            <w:rFonts w:asciiTheme="majorHAnsi" w:hAnsiTheme="majorHAnsi" w:cs="Arial"/>
            <w:bCs/>
            <w:iCs/>
            <w:szCs w:val="28"/>
          </w:rPr>
          <w:t xml:space="preserve">jakmile dojde dle Článek 8.1 k dílčímu předání základních opatření v kumulativní hodnotě přesahujících </w:t>
        </w:r>
        <w:proofErr w:type="spellStart"/>
        <w:r w:rsidRPr="0017112C">
          <w:rPr>
            <w:rFonts w:asciiTheme="majorHAnsi" w:hAnsiTheme="majorHAnsi" w:cs="Arial"/>
            <w:bCs/>
            <w:iCs/>
            <w:szCs w:val="28"/>
            <w:lang w:val="en-GB"/>
          </w:rPr>
          <w:t>minimálně</w:t>
        </w:r>
        <w:proofErr w:type="spellEnd"/>
        <w:r w:rsidRPr="0017112C">
          <w:rPr>
            <w:rFonts w:asciiTheme="majorHAnsi" w:hAnsiTheme="majorHAnsi" w:cs="Arial"/>
            <w:bCs/>
            <w:iCs/>
            <w:szCs w:val="28"/>
            <w:lang w:val="en-GB"/>
          </w:rPr>
          <w:t xml:space="preserve"> 30 % </w:t>
        </w:r>
        <w:proofErr w:type="spellStart"/>
        <w:r w:rsidRPr="0017112C">
          <w:rPr>
            <w:rFonts w:asciiTheme="majorHAnsi" w:hAnsiTheme="majorHAnsi" w:cs="Arial"/>
            <w:bCs/>
            <w:iCs/>
            <w:szCs w:val="28"/>
            <w:lang w:val="en-GB"/>
          </w:rPr>
          <w:t>smluvní</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ceny</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dle</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Článek</w:t>
        </w:r>
        <w:proofErr w:type="spellEnd"/>
        <w:r w:rsidRPr="0017112C">
          <w:rPr>
            <w:rFonts w:asciiTheme="majorHAnsi" w:hAnsiTheme="majorHAnsi" w:cs="Arial"/>
            <w:bCs/>
            <w:iCs/>
            <w:szCs w:val="28"/>
            <w:lang w:val="en-GB"/>
          </w:rPr>
          <w:t xml:space="preserve"> 17.1</w:t>
        </w:r>
        <w:r w:rsidRPr="0017112C">
          <w:rPr>
            <w:rFonts w:asciiTheme="majorHAnsi" w:hAnsiTheme="majorHAnsi" w:cs="Arial"/>
            <w:bCs/>
            <w:iCs/>
            <w:szCs w:val="28"/>
          </w:rPr>
          <w:t>, ESCO vznikne nárok na zaplacení části smluvní ceny rovnající se kumulativní hodnotě již předaných a převzatých základních opatření; </w:t>
        </w:r>
      </w:ins>
    </w:p>
    <w:p w14:paraId="1BF79247" w14:textId="77777777" w:rsidR="0017112C" w:rsidRPr="0017112C" w:rsidRDefault="0017112C" w:rsidP="0017112C">
      <w:pPr>
        <w:numPr>
          <w:ilvl w:val="2"/>
          <w:numId w:val="66"/>
        </w:numPr>
        <w:outlineLvl w:val="1"/>
        <w:rPr>
          <w:ins w:id="149" w:author="Lucia Mešková" w:date="2024-09-09T14:26:00Z" w16du:dateUtc="2024-09-09T12:26:00Z"/>
          <w:rFonts w:asciiTheme="majorHAnsi" w:hAnsiTheme="majorHAnsi" w:cs="Arial"/>
          <w:bCs/>
          <w:iCs/>
          <w:szCs w:val="28"/>
        </w:rPr>
      </w:pPr>
      <w:ins w:id="150" w:author="Lucia Mešková" w:date="2024-09-09T14:26:00Z" w16du:dateUtc="2024-09-09T12:26:00Z">
        <w:r w:rsidRPr="0017112C">
          <w:rPr>
            <w:rFonts w:asciiTheme="majorHAnsi" w:hAnsiTheme="majorHAnsi" w:cs="Arial"/>
            <w:bCs/>
            <w:iCs/>
            <w:szCs w:val="28"/>
          </w:rPr>
          <w:t xml:space="preserve">jakmile dojde dle Článek 8.1 k dílčímu předání základních opatření v kumulativní hodnotě přesahujících </w:t>
        </w:r>
        <w:proofErr w:type="spellStart"/>
        <w:r w:rsidRPr="0017112C">
          <w:rPr>
            <w:rFonts w:asciiTheme="majorHAnsi" w:hAnsiTheme="majorHAnsi" w:cs="Arial"/>
            <w:bCs/>
            <w:iCs/>
            <w:szCs w:val="28"/>
            <w:lang w:val="en-GB"/>
          </w:rPr>
          <w:t>minimálně</w:t>
        </w:r>
        <w:proofErr w:type="spellEnd"/>
        <w:r w:rsidRPr="0017112C">
          <w:rPr>
            <w:rFonts w:asciiTheme="majorHAnsi" w:hAnsiTheme="majorHAnsi" w:cs="Arial"/>
            <w:bCs/>
            <w:iCs/>
            <w:szCs w:val="28"/>
            <w:lang w:val="en-GB"/>
          </w:rPr>
          <w:t xml:space="preserve"> 60 % </w:t>
        </w:r>
        <w:proofErr w:type="spellStart"/>
        <w:r w:rsidRPr="0017112C">
          <w:rPr>
            <w:rFonts w:asciiTheme="majorHAnsi" w:hAnsiTheme="majorHAnsi" w:cs="Arial"/>
            <w:bCs/>
            <w:iCs/>
            <w:szCs w:val="28"/>
            <w:lang w:val="en-GB"/>
          </w:rPr>
          <w:t>smluvní</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ceny</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dle</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Článek</w:t>
        </w:r>
        <w:proofErr w:type="spellEnd"/>
        <w:r w:rsidRPr="0017112C">
          <w:rPr>
            <w:rFonts w:asciiTheme="majorHAnsi" w:hAnsiTheme="majorHAnsi" w:cs="Arial"/>
            <w:bCs/>
            <w:iCs/>
            <w:szCs w:val="28"/>
            <w:lang w:val="en-GB"/>
          </w:rPr>
          <w:t xml:space="preserve"> 17.1</w:t>
        </w:r>
        <w:r w:rsidRPr="0017112C">
          <w:rPr>
            <w:rFonts w:asciiTheme="majorHAnsi" w:hAnsiTheme="majorHAnsi" w:cs="Arial"/>
            <w:bCs/>
            <w:iCs/>
            <w:szCs w:val="28"/>
          </w:rPr>
          <w:t>, ESCO vznikne nárok na zaplacení části smluvní ceny rovnající se kumulativní hodnotě již předaných, a ještě nezaplacených převzatých základních opatření; </w:t>
        </w:r>
      </w:ins>
    </w:p>
    <w:p w14:paraId="03B36611" w14:textId="77777777" w:rsidR="0017112C" w:rsidRPr="0017112C" w:rsidRDefault="0017112C" w:rsidP="0017112C">
      <w:pPr>
        <w:numPr>
          <w:ilvl w:val="2"/>
          <w:numId w:val="66"/>
        </w:numPr>
        <w:outlineLvl w:val="1"/>
        <w:rPr>
          <w:ins w:id="151" w:author="Lucia Mešková" w:date="2024-09-09T14:26:00Z" w16du:dateUtc="2024-09-09T12:26:00Z"/>
          <w:rFonts w:asciiTheme="majorHAnsi" w:hAnsiTheme="majorHAnsi" w:cs="Arial"/>
          <w:bCs/>
          <w:iCs/>
          <w:szCs w:val="28"/>
        </w:rPr>
      </w:pPr>
      <w:ins w:id="152" w:author="Lucia Mešková" w:date="2024-09-09T14:26:00Z" w16du:dateUtc="2024-09-09T12:26:00Z">
        <w:r w:rsidRPr="0017112C">
          <w:rPr>
            <w:rFonts w:asciiTheme="majorHAnsi" w:hAnsiTheme="majorHAnsi" w:cs="Arial"/>
            <w:bCs/>
            <w:iCs/>
            <w:szCs w:val="28"/>
          </w:rPr>
          <w:t>jakmile dojde dle Článek 8.1 k dílčímu předání základních opatření v kumulativní hodnotě 100</w:t>
        </w:r>
        <w:r w:rsidRPr="0017112C">
          <w:rPr>
            <w:rFonts w:asciiTheme="majorHAnsi" w:hAnsiTheme="majorHAnsi" w:cs="Arial"/>
            <w:bCs/>
            <w:iCs/>
            <w:szCs w:val="28"/>
            <w:lang w:val="en-GB"/>
          </w:rPr>
          <w:t xml:space="preserve"> % </w:t>
        </w:r>
        <w:proofErr w:type="spellStart"/>
        <w:r w:rsidRPr="0017112C">
          <w:rPr>
            <w:rFonts w:asciiTheme="majorHAnsi" w:hAnsiTheme="majorHAnsi" w:cs="Arial"/>
            <w:bCs/>
            <w:iCs/>
            <w:szCs w:val="28"/>
            <w:lang w:val="en-GB"/>
          </w:rPr>
          <w:t>smluvní</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ceny</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dle</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Článek</w:t>
        </w:r>
        <w:proofErr w:type="spellEnd"/>
        <w:r w:rsidRPr="0017112C">
          <w:rPr>
            <w:rFonts w:asciiTheme="majorHAnsi" w:hAnsiTheme="majorHAnsi" w:cs="Arial"/>
            <w:bCs/>
            <w:iCs/>
            <w:szCs w:val="28"/>
            <w:lang w:val="en-GB"/>
          </w:rPr>
          <w:t xml:space="preserve"> 17.1</w:t>
        </w:r>
        <w:r w:rsidRPr="0017112C">
          <w:rPr>
            <w:rFonts w:asciiTheme="majorHAnsi" w:hAnsiTheme="majorHAnsi" w:cs="Arial"/>
            <w:bCs/>
            <w:iCs/>
            <w:szCs w:val="28"/>
          </w:rPr>
          <w:t>, ESCO vznikne nárok na zaplacení části smluvní ceny rovnající se kumulativní hodnotě již předaných, a ještě nezaplacených převzatých základních opatření; </w:t>
        </w:r>
      </w:ins>
    </w:p>
    <w:p w14:paraId="145F5D77" w14:textId="77777777" w:rsidR="0017112C" w:rsidRPr="0017112C" w:rsidRDefault="0017112C" w:rsidP="0017112C">
      <w:pPr>
        <w:numPr>
          <w:ilvl w:val="1"/>
          <w:numId w:val="66"/>
        </w:numPr>
        <w:outlineLvl w:val="1"/>
        <w:rPr>
          <w:ins w:id="153" w:author="Lucia Mešková" w:date="2024-09-09T14:26:00Z" w16du:dateUtc="2024-09-09T12:26:00Z"/>
          <w:rFonts w:asciiTheme="majorHAnsi" w:hAnsiTheme="majorHAnsi" w:cs="Arial"/>
          <w:bCs/>
          <w:iCs/>
          <w:szCs w:val="28"/>
        </w:rPr>
      </w:pPr>
      <w:ins w:id="154" w:author="Lucia Mešková" w:date="2024-09-09T14:26:00Z" w16du:dateUtc="2024-09-09T12:26:00Z">
        <w:r w:rsidRPr="0017112C">
          <w:rPr>
            <w:rFonts w:asciiTheme="majorHAnsi" w:hAnsiTheme="majorHAnsi" w:cs="Arial"/>
            <w:bCs/>
            <w:iCs/>
            <w:szCs w:val="28"/>
          </w:rPr>
          <w:t>Ve vztahu k provedení dodatečných opatření je ESCO oprávněna vystavit daňový doklad (fakturu) na zaplacení nejprve v den předání.  </w:t>
        </w:r>
      </w:ins>
    </w:p>
    <w:p w14:paraId="59074FFF" w14:textId="2991560E" w:rsidR="00957080" w:rsidRPr="00713C2A" w:rsidDel="0017112C" w:rsidRDefault="00D65B9D" w:rsidP="0017112C">
      <w:pPr>
        <w:pStyle w:val="Nadpis2"/>
        <w:rPr>
          <w:ins w:id="155" w:author="David Kudýn" w:date="2024-07-22T11:02:00Z"/>
          <w:del w:id="156" w:author="Lucia Mešková" w:date="2024-09-09T14:26:00Z" w16du:dateUtc="2024-09-09T12:26:00Z"/>
          <w:rStyle w:val="eop"/>
          <w:rFonts w:asciiTheme="majorHAnsi" w:hAnsiTheme="majorHAnsi"/>
        </w:rPr>
      </w:pPr>
      <w:ins w:id="157" w:author="David Kudýn" w:date="2024-07-22T11:02:00Z">
        <w:del w:id="158" w:author="Lucia Mešková" w:date="2024-09-09T14:26:00Z" w16du:dateUtc="2024-09-09T12:26:00Z">
          <w:r w:rsidDel="0017112C">
            <w:rPr>
              <w:rStyle w:val="normaltextrun"/>
              <w:rFonts w:ascii="Cambria" w:hAnsi="Cambria"/>
              <w:color w:val="D13438"/>
              <w:szCs w:val="22"/>
              <w:u w:val="single"/>
              <w:shd w:val="clear" w:color="auto" w:fill="FFFFFF"/>
            </w:rPr>
            <w:delText>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následovně:</w:delText>
          </w:r>
          <w:r w:rsidDel="0017112C">
            <w:rPr>
              <w:rStyle w:val="eop"/>
              <w:rFonts w:ascii="Cambria" w:hAnsi="Cambria"/>
              <w:color w:val="D13438"/>
              <w:szCs w:val="22"/>
              <w:shd w:val="clear" w:color="auto" w:fill="FFFFFF"/>
            </w:rPr>
            <w:delText>¨</w:delText>
          </w:r>
        </w:del>
      </w:ins>
    </w:p>
    <w:p w14:paraId="6EBAE97A" w14:textId="3490170C" w:rsidR="00D65B9D" w:rsidDel="0017112C" w:rsidRDefault="00D65B9D" w:rsidP="0017112C">
      <w:pPr>
        <w:pStyle w:val="Nadpis2"/>
        <w:rPr>
          <w:ins w:id="159" w:author="David Kudýn" w:date="2024-07-22T11:02:00Z"/>
          <w:del w:id="160" w:author="Lucia Mešková" w:date="2024-09-09T14:26:00Z" w16du:dateUtc="2024-09-09T12:26:00Z"/>
          <w:rFonts w:ascii="Cambria" w:hAnsi="Cambria"/>
          <w:szCs w:val="22"/>
        </w:rPr>
      </w:pPr>
      <w:ins w:id="161" w:author="David Kudýn" w:date="2024-07-22T11:02:00Z">
        <w:del w:id="162" w:author="Lucia Mešková" w:date="2024-09-09T14:26:00Z" w16du:dateUtc="2024-09-09T12:26:00Z">
          <w:r w:rsidDel="0017112C">
            <w:rPr>
              <w:rStyle w:val="normaltextrun"/>
              <w:rFonts w:ascii="Cambria" w:hAnsi="Cambria"/>
              <w:color w:val="D13438"/>
              <w:szCs w:val="22"/>
              <w:u w:val="single"/>
            </w:rPr>
            <w:delText>Ve vztahu k provedení základních opatření platí, že   </w:delText>
          </w:r>
          <w:r w:rsidDel="0017112C">
            <w:rPr>
              <w:rStyle w:val="eop"/>
              <w:rFonts w:ascii="Cambria" w:hAnsi="Cambria"/>
              <w:color w:val="D13438"/>
              <w:szCs w:val="22"/>
            </w:rPr>
            <w:delText> </w:delText>
          </w:r>
        </w:del>
      </w:ins>
    </w:p>
    <w:p w14:paraId="51A304F9" w14:textId="40CCD214" w:rsidR="00D65B9D" w:rsidDel="0017112C" w:rsidRDefault="00D65B9D" w:rsidP="0017112C">
      <w:pPr>
        <w:pStyle w:val="Nadpis2"/>
        <w:rPr>
          <w:ins w:id="163" w:author="David Kudýn" w:date="2024-07-22T11:02:00Z"/>
          <w:del w:id="164" w:author="Lucia Mešková" w:date="2024-09-09T14:26:00Z" w16du:dateUtc="2024-09-09T12:26:00Z"/>
          <w:rFonts w:ascii="Cambria" w:hAnsi="Cambria"/>
          <w:szCs w:val="22"/>
        </w:rPr>
      </w:pPr>
      <w:ins w:id="165" w:author="David Kudýn" w:date="2024-07-22T11:02:00Z">
        <w:del w:id="166" w:author="Lucia Mešková" w:date="2024-09-09T14:26:00Z" w16du:dateUtc="2024-09-09T12:26:00Z">
          <w:r w:rsidDel="0017112C">
            <w:rPr>
              <w:rStyle w:val="normaltextrun"/>
              <w:rFonts w:ascii="Cambria" w:hAnsi="Cambria"/>
              <w:color w:val="D13438"/>
              <w:szCs w:val="22"/>
              <w:u w:val="single"/>
            </w:rPr>
            <w:delText xml:space="preserve">jakmile dojde dle Článek 8.1 k dílčímu předání základních opatření v kumulativní hodnotě přesahujících </w:delText>
          </w:r>
          <w:r w:rsidDel="0017112C">
            <w:rPr>
              <w:rStyle w:val="normaltextrun"/>
              <w:rFonts w:ascii="Cambria" w:hAnsi="Cambria"/>
              <w:color w:val="D13438"/>
              <w:szCs w:val="22"/>
              <w:u w:val="single"/>
              <w:lang w:val="en-GB"/>
            </w:rPr>
            <w:delText>[•] % smluvní ceny dle Článek 17.1</w:delText>
          </w:r>
          <w:r w:rsidDel="0017112C">
            <w:rPr>
              <w:rStyle w:val="normaltextrun"/>
              <w:rFonts w:ascii="Cambria" w:hAnsi="Cambria"/>
              <w:color w:val="D13438"/>
              <w:szCs w:val="22"/>
              <w:u w:val="single"/>
            </w:rPr>
            <w:delText>, ESCO vznikne nárok na zaplacení části smluvní ceny rovnající se kumulativní hodnotě již předaných a převzatých základních opatření;</w:delText>
          </w:r>
        </w:del>
      </w:ins>
    </w:p>
    <w:p w14:paraId="5DF45672" w14:textId="6A78F213" w:rsidR="00D65B9D" w:rsidRPr="00D65B9D" w:rsidDel="0017112C" w:rsidRDefault="00D65B9D" w:rsidP="0017112C">
      <w:pPr>
        <w:pStyle w:val="Nadpis2"/>
        <w:rPr>
          <w:ins w:id="167" w:author="David Kudýn" w:date="2024-07-22T11:02:00Z"/>
          <w:del w:id="168" w:author="Lucia Mešková" w:date="2024-09-09T14:26:00Z" w16du:dateUtc="2024-09-09T12:26:00Z"/>
          <w:rFonts w:ascii="Cambria" w:hAnsi="Cambria"/>
          <w:szCs w:val="22"/>
        </w:rPr>
      </w:pPr>
      <w:ins w:id="169" w:author="David Kudýn" w:date="2024-07-22T11:02:00Z">
        <w:del w:id="170" w:author="Lucia Mešková" w:date="2024-09-09T14:26:00Z" w16du:dateUtc="2024-09-09T12:26:00Z">
          <w:r w:rsidRPr="00D65B9D" w:rsidDel="0017112C">
            <w:rPr>
              <w:rStyle w:val="normaltextrun"/>
              <w:rFonts w:ascii="Cambria" w:hAnsi="Cambria"/>
              <w:color w:val="D13438"/>
              <w:szCs w:val="22"/>
              <w:u w:val="single"/>
            </w:rPr>
            <w:delText>jakmile dojde dle Článek 8.1 k dílčímu předání základních opatření v kumulativní hodnotě 100</w:delText>
          </w:r>
          <w:r w:rsidRPr="00D65B9D" w:rsidDel="0017112C">
            <w:rPr>
              <w:rStyle w:val="normaltextrun"/>
              <w:rFonts w:ascii="Cambria" w:hAnsi="Cambria"/>
              <w:color w:val="D13438"/>
              <w:szCs w:val="22"/>
              <w:u w:val="single"/>
              <w:lang w:val="en-GB"/>
            </w:rPr>
            <w:delText xml:space="preserve"> % smluvní ceny dle Článek 17.1</w:delText>
          </w:r>
          <w:r w:rsidRPr="00D65B9D" w:rsidDel="0017112C">
            <w:rPr>
              <w:rStyle w:val="normaltextrun"/>
              <w:rFonts w:ascii="Cambria" w:hAnsi="Cambria"/>
              <w:color w:val="D13438"/>
              <w:szCs w:val="22"/>
              <w:u w:val="single"/>
            </w:rPr>
            <w:delText>, ESCO vznikne nárok na zaplacení části smluvní ceny rovnající se kumulativní hodnotě již předaných, a ještě nezaplacených převzatých základních opatření;</w:delText>
          </w:r>
        </w:del>
      </w:ins>
    </w:p>
    <w:p w14:paraId="6D8CB653" w14:textId="39588F1F" w:rsidR="00D65B9D" w:rsidRPr="00713C2A" w:rsidDel="0017112C" w:rsidRDefault="00D65B9D" w:rsidP="0017112C">
      <w:pPr>
        <w:pStyle w:val="Nadpis2"/>
        <w:rPr>
          <w:del w:id="171" w:author="Lucia Mešková" w:date="2024-09-09T14:26:00Z" w16du:dateUtc="2024-09-09T12:26:00Z"/>
          <w:rFonts w:ascii="Cambria" w:hAnsi="Cambria"/>
          <w:szCs w:val="22"/>
        </w:rPr>
      </w:pPr>
      <w:ins w:id="172" w:author="David Kudýn" w:date="2024-07-22T11:02:00Z">
        <w:del w:id="173" w:author="Lucia Mešková" w:date="2024-09-09T14:26:00Z" w16du:dateUtc="2024-09-09T12:26:00Z">
          <w:r w:rsidDel="0017112C">
            <w:rPr>
              <w:rStyle w:val="normaltextrun"/>
              <w:rFonts w:ascii="Cambria" w:hAnsi="Cambria"/>
              <w:color w:val="D13438"/>
              <w:szCs w:val="22"/>
              <w:u w:val="single"/>
            </w:rPr>
            <w:delText>Ve vztahu k provedení dodatečných opatření je ESCO oprávněna vystavit daňový doklad (fakturu) na zaplacení nejprve v den předání.</w:delText>
          </w:r>
        </w:del>
      </w:ins>
    </w:p>
    <w:p w14:paraId="0894D52A" w14:textId="3D340E5A" w:rsidR="00204722" w:rsidRPr="00F27368" w:rsidRDefault="00611CDF" w:rsidP="00B17CAA">
      <w:pPr>
        <w:pStyle w:val="Nadpis2"/>
        <w:rPr>
          <w:rFonts w:asciiTheme="majorHAnsi" w:hAnsiTheme="majorHAnsi"/>
        </w:rPr>
      </w:pPr>
      <w:r>
        <w:rPr>
          <w:rFonts w:asciiTheme="majorHAnsi" w:hAnsiTheme="majorHAnsi"/>
        </w:rPr>
        <w:lastRenderedPageBreak/>
        <w:t xml:space="preserve">Cenu za energetický management Klient platí ročně. </w:t>
      </w:r>
      <w:r w:rsidR="00C33A43" w:rsidRPr="00123D65">
        <w:rPr>
          <w:rFonts w:asciiTheme="majorHAnsi" w:hAnsiTheme="majorHAnsi"/>
        </w:rPr>
        <w:t>ESCO je oprávněna</w:t>
      </w:r>
      <w:r w:rsidR="00204722" w:rsidRPr="00123D65">
        <w:rPr>
          <w:rFonts w:asciiTheme="majorHAnsi" w:hAnsiTheme="majorHAnsi"/>
        </w:rPr>
        <w:t xml:space="preserve"> vystavit fakturu na zaplacení ceny</w:t>
      </w:r>
      <w:r w:rsidR="00204722" w:rsidRPr="00F27368">
        <w:rPr>
          <w:rFonts w:asciiTheme="majorHAnsi" w:hAnsiTheme="majorHAnsi"/>
        </w:rPr>
        <w:t xml:space="preserve"> energetického managementu</w:t>
      </w:r>
      <w:r>
        <w:rPr>
          <w:rFonts w:asciiTheme="majorHAnsi" w:hAnsiTheme="majorHAnsi"/>
        </w:rPr>
        <w:t xml:space="preserve"> za (1) rok</w:t>
      </w:r>
      <w:r w:rsidR="00204722" w:rsidRPr="00F27368">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00B17CAA" w:rsidRPr="00F27368">
        <w:rPr>
          <w:rFonts w:asciiTheme="majorHAnsi" w:hAnsiTheme="majorHAnsi"/>
        </w:rPr>
        <w:t xml:space="preserve">. </w:t>
      </w:r>
      <w:r w:rsidR="00204722" w:rsidRPr="00F27368">
        <w:rPr>
          <w:rFonts w:asciiTheme="majorHAnsi" w:hAnsiTheme="majorHAnsi"/>
        </w:rPr>
        <w:t xml:space="preserve">Dnem zdanitelného plnění z hlediska daně z přidané hodnoty je </w:t>
      </w:r>
      <w:r w:rsidR="00B17CAA" w:rsidRPr="00F27368">
        <w:rPr>
          <w:rFonts w:asciiTheme="majorHAnsi" w:hAnsiTheme="majorHAnsi"/>
        </w:rPr>
        <w:t xml:space="preserve">poslední den </w:t>
      </w:r>
      <w:r>
        <w:rPr>
          <w:rFonts w:asciiTheme="majorHAnsi" w:hAnsiTheme="majorHAnsi"/>
        </w:rPr>
        <w:t>zúčtovacího období</w:t>
      </w:r>
      <w:r w:rsidR="00B17CAA" w:rsidRPr="00F27368">
        <w:rPr>
          <w:rFonts w:asciiTheme="majorHAnsi" w:hAnsiTheme="majorHAnsi"/>
        </w:rPr>
        <w:t>, ohledně něhož se cena vyúčtovává</w:t>
      </w:r>
      <w:r w:rsidR="00204722" w:rsidRPr="00F27368">
        <w:rPr>
          <w:rFonts w:asciiTheme="majorHAnsi" w:hAnsiTheme="majorHAnsi"/>
        </w:rPr>
        <w:t xml:space="preserve">. Přehled </w:t>
      </w:r>
      <w:r w:rsidR="00E672F4">
        <w:rPr>
          <w:rFonts w:asciiTheme="majorHAnsi" w:hAnsiTheme="majorHAnsi"/>
        </w:rPr>
        <w:t xml:space="preserve">ročních </w:t>
      </w:r>
      <w:r w:rsidR="00204722" w:rsidRPr="00F27368">
        <w:rPr>
          <w:rFonts w:asciiTheme="majorHAnsi" w:hAnsiTheme="majorHAnsi"/>
        </w:rPr>
        <w:t>plateb za energetický management je uveden v </w:t>
      </w:r>
      <w:r w:rsidR="00AA1053" w:rsidRPr="00F27368">
        <w:rPr>
          <w:rFonts w:asciiTheme="majorHAnsi" w:hAnsiTheme="majorHAnsi"/>
        </w:rPr>
        <w:t xml:space="preserve">příloze </w:t>
      </w:r>
      <w:r w:rsidR="00204722" w:rsidRPr="00F27368">
        <w:rPr>
          <w:rFonts w:asciiTheme="majorHAnsi" w:hAnsiTheme="majorHAnsi"/>
        </w:rPr>
        <w:t>č.</w:t>
      </w:r>
      <w:r w:rsidR="00B24712" w:rsidRPr="00F27368">
        <w:rPr>
          <w:rFonts w:asciiTheme="majorHAnsi" w:hAnsiTheme="majorHAnsi"/>
        </w:rPr>
        <w:t> 3</w:t>
      </w:r>
      <w:r w:rsidR="00204722" w:rsidRPr="00F27368">
        <w:rPr>
          <w:rFonts w:asciiTheme="majorHAnsi" w:hAnsiTheme="majorHAnsi"/>
        </w:rPr>
        <w:t>.</w:t>
      </w:r>
    </w:p>
    <w:p w14:paraId="50C25278" w14:textId="640E1B68" w:rsidR="00204722" w:rsidRPr="00F27368" w:rsidRDefault="00C33A43" w:rsidP="00957080">
      <w:pPr>
        <w:pStyle w:val="Nadpis2"/>
        <w:rPr>
          <w:rFonts w:asciiTheme="majorHAnsi" w:hAnsiTheme="majorHAnsi"/>
        </w:rPr>
      </w:pPr>
      <w:r w:rsidRPr="00F27368">
        <w:rPr>
          <w:rFonts w:asciiTheme="majorHAnsi" w:hAnsiTheme="majorHAnsi"/>
        </w:rPr>
        <w:t>ESCO je oprávněna</w:t>
      </w:r>
      <w:r w:rsidR="00204722" w:rsidRPr="00F27368">
        <w:rPr>
          <w:rFonts w:asciiTheme="majorHAnsi" w:hAnsiTheme="majorHAnsi"/>
        </w:rPr>
        <w:t xml:space="preserve"> vyúčtovat prémii Klientovi do </w:t>
      </w:r>
      <w:r w:rsidR="00AA1053" w:rsidRPr="00F27368">
        <w:rPr>
          <w:rFonts w:asciiTheme="majorHAnsi" w:hAnsiTheme="majorHAnsi"/>
        </w:rPr>
        <w:t>[3</w:t>
      </w:r>
      <w:r w:rsidR="00204722" w:rsidRPr="00F27368">
        <w:rPr>
          <w:rFonts w:asciiTheme="majorHAnsi" w:hAnsiTheme="majorHAnsi"/>
        </w:rPr>
        <w:t>0</w:t>
      </w:r>
      <w:r w:rsidR="00AA1053" w:rsidRPr="00F27368">
        <w:rPr>
          <w:rFonts w:asciiTheme="majorHAnsi" w:hAnsiTheme="majorHAnsi"/>
        </w:rPr>
        <w:t>]</w:t>
      </w:r>
      <w:r w:rsidR="00204722"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4E310630" w:rsidR="00204722" w:rsidRPr="00F27368" w:rsidRDefault="00204722" w:rsidP="00957080">
      <w:pPr>
        <w:pStyle w:val="Nadpis2"/>
        <w:rPr>
          <w:rFonts w:asciiTheme="majorHAnsi" w:hAnsiTheme="majorHAnsi"/>
        </w:rPr>
      </w:pPr>
      <w:bookmarkStart w:id="174"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74"/>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14:paraId="09967C71" w14:textId="388F53B3"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7E56B0F3" w:rsidR="00E54348" w:rsidRPr="00E54348" w:rsidRDefault="00E54348" w:rsidP="00E54348">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8C7B7B">
        <w:rPr>
          <w:rFonts w:asciiTheme="majorHAnsi" w:hAnsiTheme="majorHAnsi"/>
        </w:rPr>
        <w:t xml:space="preserve">projektu </w:t>
      </w:r>
    </w:p>
    <w:p w14:paraId="6D30B784"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faktury, </w:t>
      </w:r>
    </w:p>
    <w:p w14:paraId="00FD3333"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4639C13E"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14:paraId="68D5082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5F955AA5"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14:paraId="1339840B" w14:textId="5181AD04" w:rsidR="00E672F4" w:rsidRPr="00586DB0" w:rsidRDefault="00E672F4" w:rsidP="00E672F4">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w:t>
      </w:r>
      <w:r w:rsidR="008C7B7B">
        <w:rPr>
          <w:rFonts w:asciiTheme="majorHAnsi" w:hAnsiTheme="majorHAnsi"/>
        </w:rPr>
        <w:t>projektu</w:t>
      </w:r>
      <w:r w:rsidR="008C7B7B" w:rsidRPr="005A757B">
        <w:rPr>
          <w:rFonts w:asciiTheme="majorHAnsi" w:hAnsiTheme="majorHAnsi"/>
        </w:rPr>
        <w:t xml:space="preserve"> </w:t>
      </w:r>
      <w:r w:rsidRPr="005A757B">
        <w:rPr>
          <w:rFonts w:asciiTheme="majorHAnsi" w:hAnsiTheme="majorHAnsi"/>
        </w:rPr>
        <w:t xml:space="preserve">EPC II – energetické úspory Středočeského kraje – soubor objektů č. </w:t>
      </w:r>
      <w:r w:rsidR="008C7B7B">
        <w:rPr>
          <w:rFonts w:asciiTheme="majorHAnsi" w:hAnsiTheme="majorHAnsi"/>
        </w:rPr>
        <w:t>6</w:t>
      </w:r>
      <w:r w:rsidRPr="00586DB0">
        <w:rPr>
          <w:rFonts w:asciiTheme="majorHAnsi" w:hAnsiTheme="majorHAnsi"/>
        </w:rPr>
        <w:t>“,</w:t>
      </w:r>
    </w:p>
    <w:p w14:paraId="208B5890" w14:textId="6A286BBC" w:rsidR="00E672F4" w:rsidRPr="00586DB0" w:rsidRDefault="00E672F4" w:rsidP="00586DB0">
      <w:pPr>
        <w:pStyle w:val="Nadpis5"/>
        <w:numPr>
          <w:ilvl w:val="0"/>
          <w:numId w:val="24"/>
        </w:numPr>
        <w:ind w:left="964" w:hanging="567"/>
        <w:rPr>
          <w:rFonts w:asciiTheme="majorHAnsi" w:hAnsiTheme="majorHAnsi"/>
        </w:rPr>
      </w:pPr>
      <w:r w:rsidRPr="00586DB0">
        <w:rPr>
          <w:rFonts w:asciiTheme="majorHAnsi" w:hAnsiTheme="majorHAnsi"/>
        </w:rPr>
        <w:t>předávací protokol podepsaný oběma Smluvními stranami,</w:t>
      </w:r>
    </w:p>
    <w:p w14:paraId="1CD1597E" w14:textId="0E76E06F" w:rsidR="00E672F4" w:rsidRPr="00586DB0" w:rsidRDefault="00611CDF" w:rsidP="00586DB0">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00E672F4" w:rsidRPr="00586DB0">
        <w:rPr>
          <w:rFonts w:asciiTheme="majorHAnsi" w:hAnsiTheme="majorHAnsi"/>
        </w:rPr>
        <w:t>příloh</w:t>
      </w:r>
      <w:r>
        <w:rPr>
          <w:rFonts w:asciiTheme="majorHAnsi" w:hAnsiTheme="majorHAnsi"/>
        </w:rPr>
        <w:t>a</w:t>
      </w:r>
      <w:r w:rsidR="00E672F4" w:rsidRPr="00586DB0">
        <w:rPr>
          <w:rFonts w:asciiTheme="majorHAnsi" w:hAnsiTheme="majorHAnsi"/>
        </w:rPr>
        <w:t xml:space="preserve"> s rozpisem konečných nákladů na stavební a technologickou část zvlášť ke každému objektu.</w:t>
      </w:r>
    </w:p>
    <w:p w14:paraId="2C598851" w14:textId="1530FAFD"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w:t>
      </w:r>
      <w:r w:rsidR="00951806">
        <w:rPr>
          <w:rFonts w:asciiTheme="majorHAnsi" w:hAnsiTheme="majorHAnsi"/>
        </w:rPr>
        <w:t>30</w:t>
      </w:r>
      <w:r w:rsidR="00D0603C" w:rsidRPr="00F27368">
        <w:rPr>
          <w:rFonts w:asciiTheme="majorHAnsi" w:hAnsiTheme="majorHAnsi"/>
        </w:rPr>
        <w:t>]</w:t>
      </w:r>
      <w:r w:rsidRPr="00F27368">
        <w:rPr>
          <w:rFonts w:asciiTheme="majorHAnsi" w:hAnsiTheme="majorHAnsi"/>
        </w:rPr>
        <w:t xml:space="preserve"> dnů od jejího obdržení.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75" w:name="_Toc326522986"/>
      <w:bookmarkStart w:id="176" w:name="_Ref453015176"/>
      <w:r w:rsidR="006940C2" w:rsidRPr="00F27368">
        <w:rPr>
          <w:rFonts w:asciiTheme="majorHAnsi" w:hAnsiTheme="majorHAnsi"/>
        </w:rPr>
        <w:t>Splatnost</w:t>
      </w:r>
      <w:bookmarkEnd w:id="175"/>
      <w:bookmarkEnd w:id="176"/>
    </w:p>
    <w:p w14:paraId="3D0E5142" w14:textId="0C68761A" w:rsidR="005A552D" w:rsidRPr="005A552D" w:rsidRDefault="005A552D" w:rsidP="005A552D">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14:paraId="3D7B983F" w14:textId="7B37E719" w:rsidR="00FC7029" w:rsidRDefault="00204722" w:rsidP="00957080">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177"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77"/>
    </w:p>
    <w:p w14:paraId="2E4331F3" w14:textId="653EF849" w:rsidR="00D66464" w:rsidRPr="00F27368" w:rsidRDefault="00F81353" w:rsidP="00957080">
      <w:pPr>
        <w:pStyle w:val="Nadpis2"/>
        <w:rPr>
          <w:rFonts w:asciiTheme="majorHAnsi" w:hAnsiTheme="majorHAnsi"/>
        </w:rPr>
      </w:pPr>
      <w:r w:rsidRPr="00F27368">
        <w:rPr>
          <w:rFonts w:asciiTheme="majorHAnsi" w:hAnsiTheme="majorHAnsi"/>
        </w:rPr>
        <w:t xml:space="preserve">Na splatnost </w:t>
      </w:r>
      <w:r w:rsidR="00D95389" w:rsidRPr="00D95389">
        <w:rPr>
          <w:rFonts w:asciiTheme="majorHAnsi" w:hAnsiTheme="majorHAnsi"/>
        </w:rPr>
        <w:t>vyúčtované ceny za provedení dodatečných opatření se přiměřeně použije odst. 1 tohoto Článku.</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br/>
      </w:r>
      <w:bookmarkStart w:id="178" w:name="_Ref172276489"/>
      <w:bookmarkStart w:id="179" w:name="_Toc264472733"/>
      <w:bookmarkStart w:id="180" w:name="_Toc326522987"/>
      <w:bookmarkStart w:id="181" w:name="_Toc450596931"/>
      <w:bookmarkStart w:id="182" w:name="_Ref152688224"/>
      <w:bookmarkStart w:id="183" w:name="_Ref207427896"/>
      <w:r w:rsidR="00301F93" w:rsidRPr="00F27368">
        <w:rPr>
          <w:rFonts w:asciiTheme="majorHAnsi" w:hAnsiTheme="majorHAnsi"/>
        </w:rPr>
        <w:t>Předčasné splacení</w:t>
      </w:r>
      <w:bookmarkEnd w:id="178"/>
      <w:bookmarkEnd w:id="179"/>
      <w:bookmarkEnd w:id="180"/>
      <w:bookmarkEnd w:id="181"/>
    </w:p>
    <w:p w14:paraId="6E31214D" w14:textId="7C2B373B" w:rsidR="00301F93" w:rsidRPr="00F27368" w:rsidRDefault="00AD550A" w:rsidP="005400DD">
      <w:pPr>
        <w:pStyle w:val="Nadpis2"/>
        <w:numPr>
          <w:ilvl w:val="0"/>
          <w:numId w:val="0"/>
        </w:numPr>
        <w:ind w:left="397"/>
        <w:rPr>
          <w:rFonts w:asciiTheme="majorHAnsi" w:hAnsiTheme="majorHAnsi"/>
        </w:rPr>
      </w:pPr>
      <w:bookmarkStart w:id="184" w:name="_Ref334175892"/>
      <w:r>
        <w:rPr>
          <w:rFonts w:asciiTheme="majorHAnsi" w:hAnsiTheme="majorHAnsi"/>
        </w:rPr>
        <w:t>Neuplatní se.</w:t>
      </w:r>
      <w:bookmarkEnd w:id="184"/>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br/>
      </w:r>
      <w:r w:rsidR="00613492" w:rsidRPr="00A7728B">
        <w:rPr>
          <w:rFonts w:asciiTheme="majorHAnsi" w:hAnsiTheme="majorHAnsi"/>
        </w:rPr>
        <w:t>Další platební podmínky</w:t>
      </w:r>
    </w:p>
    <w:p w14:paraId="14F302BD" w14:textId="3943208B" w:rsidR="00013D32" w:rsidRPr="00E117FB" w:rsidRDefault="00B52248" w:rsidP="00957080">
      <w:pPr>
        <w:pStyle w:val="Nadpis2"/>
        <w:rPr>
          <w:rFonts w:asciiTheme="majorHAnsi" w:hAnsiTheme="majorHAnsi"/>
        </w:rPr>
      </w:pPr>
      <w:bookmarkStart w:id="185" w:name="_Ref330840471"/>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del w:id="186" w:author="Lucia Mešková" w:date="2024-09-09T14:30:00Z" w16du:dateUtc="2024-09-09T12:30:00Z">
        <w:r w:rsidR="003808D3" w:rsidRPr="008B1606" w:rsidDel="00B041B2">
          <w:rPr>
            <w:rFonts w:asciiTheme="majorHAnsi" w:hAnsiTheme="majorHAnsi"/>
          </w:rPr>
          <w:fldChar w:fldCharType="begin"/>
        </w:r>
        <w:r w:rsidR="003808D3" w:rsidRPr="008B1606" w:rsidDel="00B041B2">
          <w:rPr>
            <w:rFonts w:asciiTheme="majorHAnsi" w:hAnsiTheme="majorHAnsi"/>
          </w:rPr>
          <w:delInstrText xml:space="preserve"> REF _Ref453015176 \r \h  \* MERGEFORMAT </w:delInstrText>
        </w:r>
        <w:r w:rsidR="003808D3" w:rsidRPr="008B1606" w:rsidDel="00B041B2">
          <w:rPr>
            <w:rFonts w:asciiTheme="majorHAnsi" w:hAnsiTheme="majorHAnsi"/>
          </w:rPr>
        </w:r>
        <w:r w:rsidR="003808D3" w:rsidRPr="008B1606" w:rsidDel="00B041B2">
          <w:rPr>
            <w:rFonts w:asciiTheme="majorHAnsi" w:hAnsiTheme="majorHAnsi"/>
          </w:rPr>
          <w:fldChar w:fldCharType="separate"/>
        </w:r>
        <w:r w:rsidR="003808D3" w:rsidRPr="008B1606" w:rsidDel="00B041B2">
          <w:rPr>
            <w:rFonts w:asciiTheme="majorHAnsi" w:hAnsiTheme="majorHAnsi"/>
          </w:rPr>
          <w:delText>Článek 26</w:delText>
        </w:r>
        <w:r w:rsidR="003808D3" w:rsidRPr="008B1606" w:rsidDel="00B041B2">
          <w:rPr>
            <w:rFonts w:asciiTheme="majorHAnsi" w:hAnsiTheme="majorHAnsi"/>
          </w:rPr>
          <w:fldChar w:fldCharType="end"/>
        </w:r>
      </w:del>
      <w:ins w:id="187" w:author="Lucia Mešková" w:date="2024-09-09T14:30:00Z" w16du:dateUtc="2024-09-09T12:30:00Z">
        <w:r w:rsidR="00B041B2" w:rsidRPr="008B1606">
          <w:rPr>
            <w:rFonts w:asciiTheme="majorHAnsi" w:hAnsiTheme="majorHAnsi"/>
          </w:rPr>
          <w:fldChar w:fldCharType="begin"/>
        </w:r>
        <w:r w:rsidR="00B041B2" w:rsidRPr="008B1606">
          <w:rPr>
            <w:rFonts w:asciiTheme="majorHAnsi" w:hAnsiTheme="majorHAnsi"/>
          </w:rPr>
          <w:instrText xml:space="preserve"> REF _Ref453015176 \r \h  \* MERGEFORMAT </w:instrText>
        </w:r>
      </w:ins>
      <w:r w:rsidR="00B041B2" w:rsidRPr="008B1606">
        <w:rPr>
          <w:rFonts w:asciiTheme="majorHAnsi" w:hAnsiTheme="majorHAnsi"/>
          <w:rPrChange w:id="188" w:author="Lucia Mešková" w:date="2024-09-09T16:45:00Z" w16du:dateUtc="2024-09-09T14:45:00Z">
            <w:rPr>
              <w:rFonts w:asciiTheme="majorHAnsi" w:hAnsiTheme="majorHAnsi"/>
              <w:highlight w:val="yellow"/>
            </w:rPr>
          </w:rPrChange>
        </w:rPr>
      </w:r>
      <w:ins w:id="189" w:author="Lucia Mešková" w:date="2024-09-09T14:30:00Z" w16du:dateUtc="2024-09-09T12:30:00Z">
        <w:r w:rsidR="00B041B2" w:rsidRPr="008B1606">
          <w:rPr>
            <w:rFonts w:asciiTheme="majorHAnsi" w:hAnsiTheme="majorHAnsi"/>
          </w:rPr>
          <w:fldChar w:fldCharType="separate"/>
        </w:r>
        <w:r w:rsidR="00B041B2" w:rsidRPr="008B1606">
          <w:rPr>
            <w:rFonts w:asciiTheme="majorHAnsi" w:hAnsiTheme="majorHAnsi"/>
          </w:rPr>
          <w:t>Článek 24</w:t>
        </w:r>
        <w:r w:rsidR="00B041B2" w:rsidRPr="008B1606">
          <w:rPr>
            <w:rFonts w:asciiTheme="majorHAnsi" w:hAnsiTheme="majorHAnsi"/>
          </w:rPr>
          <w:fldChar w:fldCharType="end"/>
        </w:r>
      </w:ins>
      <w:r w:rsidR="00957080" w:rsidRPr="008B1606">
        <w:rPr>
          <w:rFonts w:asciiTheme="majorHAnsi" w:hAnsiTheme="majorHAnsi"/>
        </w:rPr>
        <w:t>.</w:t>
      </w:r>
    </w:p>
    <w:bookmarkEnd w:id="185"/>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ov"/>
        <w:keepNext/>
        <w:pageBreakBefore/>
        <w:spacing w:before="600"/>
        <w:rPr>
          <w:rFonts w:asciiTheme="majorHAnsi" w:hAnsiTheme="majorHAnsi"/>
          <w:b/>
          <w:sz w:val="28"/>
          <w:szCs w:val="28"/>
        </w:rPr>
      </w:pPr>
      <w:bookmarkStart w:id="190" w:name="_Toc326522989"/>
      <w:bookmarkEnd w:id="182"/>
      <w:bookmarkEnd w:id="183"/>
      <w:r w:rsidRPr="00F27368">
        <w:rPr>
          <w:rFonts w:asciiTheme="majorHAnsi" w:hAnsiTheme="majorHAnsi"/>
          <w:b/>
          <w:sz w:val="28"/>
          <w:szCs w:val="28"/>
        </w:rPr>
        <w:lastRenderedPageBreak/>
        <w:t>Oddíl II: Ostatní ujednání</w:t>
      </w:r>
      <w:bookmarkEnd w:id="190"/>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191" w:name="_Toc326522990"/>
      <w:r w:rsidRPr="00F27368">
        <w:rPr>
          <w:rFonts w:asciiTheme="majorHAnsi" w:hAnsiTheme="majorHAnsi"/>
        </w:rPr>
        <w:t>Vzájemná informační povinnost</w:t>
      </w:r>
      <w:bookmarkEnd w:id="191"/>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192"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192"/>
    </w:p>
    <w:p w14:paraId="54FD90B6" w14:textId="77777777" w:rsidR="00272371" w:rsidRPr="00B561C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w:t>
      </w:r>
      <w:r w:rsidRPr="00B561C8">
        <w:rPr>
          <w:rFonts w:asciiTheme="majorHAnsi" w:hAnsiTheme="majorHAnsi"/>
        </w:rPr>
        <w:t>svobodném přístupu k informacím, ve znění pozdějších předpisů</w:t>
      </w:r>
      <w:r w:rsidR="00A37686" w:rsidRPr="00B561C8">
        <w:rPr>
          <w:rFonts w:asciiTheme="majorHAnsi" w:hAnsiTheme="majorHAnsi"/>
        </w:rPr>
        <w:t xml:space="preserve">, </w:t>
      </w:r>
      <w:r w:rsidR="002B1FDB" w:rsidRPr="00B561C8">
        <w:rPr>
          <w:rFonts w:asciiTheme="majorHAnsi" w:hAnsiTheme="majorHAnsi"/>
        </w:rPr>
        <w:t>Z</w:t>
      </w:r>
      <w:r w:rsidR="00B83597" w:rsidRPr="00B561C8">
        <w:rPr>
          <w:rFonts w:asciiTheme="majorHAnsi" w:hAnsiTheme="majorHAnsi"/>
        </w:rPr>
        <w:t>Z</w:t>
      </w:r>
      <w:r w:rsidR="002B1FDB" w:rsidRPr="00B561C8">
        <w:rPr>
          <w:rFonts w:asciiTheme="majorHAnsi" w:hAnsiTheme="majorHAnsi"/>
        </w:rPr>
        <w:t>VZ</w:t>
      </w:r>
      <w:r w:rsidR="00A37686" w:rsidRPr="00B561C8">
        <w:rPr>
          <w:rFonts w:asciiTheme="majorHAnsi" w:hAnsiTheme="majorHAnsi"/>
        </w:rPr>
        <w:t>, zákona o registru smluv</w:t>
      </w:r>
      <w:r w:rsidR="00D975AA" w:rsidRPr="00B561C8">
        <w:rPr>
          <w:rFonts w:asciiTheme="majorHAnsi" w:hAnsiTheme="majorHAnsi"/>
        </w:rPr>
        <w:t>)</w:t>
      </w:r>
      <w:r w:rsidRPr="00B561C8">
        <w:rPr>
          <w:rFonts w:asciiTheme="majorHAnsi" w:hAnsiTheme="majorHAnsi"/>
        </w:rPr>
        <w:t>.</w:t>
      </w:r>
      <w:r w:rsidR="00611DA0" w:rsidRPr="00B561C8">
        <w:rPr>
          <w:rFonts w:asciiTheme="majorHAnsi" w:hAnsiTheme="majorHAnsi"/>
        </w:rPr>
        <w:t xml:space="preserve"> </w:t>
      </w:r>
      <w:r w:rsidRPr="00B561C8">
        <w:rPr>
          <w:rFonts w:asciiTheme="majorHAnsi" w:hAnsiTheme="majorHAnsi"/>
        </w:rPr>
        <w:t xml:space="preserve"> </w:t>
      </w:r>
    </w:p>
    <w:p w14:paraId="1EA5750E" w14:textId="4F1DF1AC" w:rsidR="00272371" w:rsidRPr="0069359F" w:rsidRDefault="00961E3D" w:rsidP="000C3024">
      <w:pPr>
        <w:pStyle w:val="Nadpis2"/>
        <w:rPr>
          <w:rFonts w:asciiTheme="majorHAnsi" w:hAnsiTheme="majorHAnsi"/>
        </w:rPr>
      </w:pPr>
      <w:r w:rsidRPr="0069359F">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w:t>
      </w:r>
      <w:r w:rsidR="00B561C8" w:rsidRPr="0069359F">
        <w:rPr>
          <w:rFonts w:asciiTheme="majorHAnsi" w:hAnsiTheme="majorHAnsi"/>
        </w:rPr>
        <w:t xml:space="preserve"> a v souladu s ostatními </w:t>
      </w:r>
      <w:r w:rsidR="00B561C8">
        <w:rPr>
          <w:rFonts w:asciiTheme="majorHAnsi" w:hAnsiTheme="majorHAnsi"/>
        </w:rPr>
        <w:t xml:space="preserve">právními předpisy České republiky </w:t>
      </w:r>
      <w:r w:rsidR="00B561C8" w:rsidRPr="00B561C8">
        <w:rPr>
          <w:rFonts w:asciiTheme="majorHAnsi" w:hAnsiTheme="majorHAnsi"/>
        </w:rPr>
        <w:t xml:space="preserve"> </w:t>
      </w:r>
      <w:r w:rsidR="00B561C8">
        <w:rPr>
          <w:rFonts w:asciiTheme="majorHAnsi" w:hAnsiTheme="majorHAnsi"/>
        </w:rPr>
        <w:t xml:space="preserve">a </w:t>
      </w:r>
      <w:r w:rsidR="00CE5FB7">
        <w:rPr>
          <w:rFonts w:asciiTheme="majorHAnsi" w:hAnsiTheme="majorHAnsi"/>
        </w:rPr>
        <w:t>př</w:t>
      </w:r>
      <w:r w:rsidR="003706BD">
        <w:rPr>
          <w:rFonts w:asciiTheme="majorHAnsi" w:hAnsiTheme="majorHAnsi"/>
        </w:rPr>
        <w:t>í</w:t>
      </w:r>
      <w:r w:rsidR="00CE5FB7">
        <w:rPr>
          <w:rFonts w:asciiTheme="majorHAnsi" w:hAnsiTheme="majorHAnsi"/>
        </w:rPr>
        <w:t xml:space="preserve">mo aplikovatelnými předpisy </w:t>
      </w:r>
      <w:r w:rsidR="00B561C8">
        <w:rPr>
          <w:rFonts w:asciiTheme="majorHAnsi" w:hAnsiTheme="majorHAnsi"/>
        </w:rPr>
        <w:t>Evropské unie</w:t>
      </w:r>
      <w:r w:rsidRPr="0069359F">
        <w:rPr>
          <w:rFonts w:asciiTheme="majorHAnsi" w:hAnsiTheme="majorHAnsi"/>
        </w:rPr>
        <w:t>, je osobou povinnou spolupůsobit při výkonu</w:t>
      </w:r>
      <w:r w:rsidR="00B561C8">
        <w:rPr>
          <w:rFonts w:asciiTheme="majorHAnsi" w:hAnsiTheme="majorHAnsi"/>
        </w:rPr>
        <w:t xml:space="preserve"> auditu a</w:t>
      </w:r>
      <w:r w:rsidRPr="0069359F">
        <w:rPr>
          <w:rFonts w:asciiTheme="majorHAnsi" w:hAnsiTheme="majorHAnsi"/>
        </w:rPr>
        <w:t xml:space="preserve"> finanční </w:t>
      </w:r>
      <w:r w:rsidR="00B561C8">
        <w:rPr>
          <w:rFonts w:asciiTheme="majorHAnsi" w:hAnsiTheme="majorHAnsi"/>
        </w:rPr>
        <w:t xml:space="preserve">a jiné </w:t>
      </w:r>
      <w:r w:rsidRPr="0069359F">
        <w:rPr>
          <w:rFonts w:asciiTheme="majorHAnsi" w:hAnsiTheme="majorHAnsi"/>
        </w:rPr>
        <w:t xml:space="preserve">kontroly prováděné v souvislosti s úhradou zboží nebo služeb z veřejných výdajů </w:t>
      </w:r>
      <w:r w:rsidR="00B561C8">
        <w:rPr>
          <w:rFonts w:asciiTheme="majorHAnsi" w:hAnsiTheme="majorHAnsi"/>
        </w:rPr>
        <w:t xml:space="preserve">a dotace </w:t>
      </w:r>
      <w:r w:rsidRPr="0069359F">
        <w:rPr>
          <w:rFonts w:asciiTheme="majorHAnsi" w:hAnsiTheme="majorHAnsi"/>
        </w:rPr>
        <w:t>a zavazuje se p</w:t>
      </w:r>
      <w:r w:rsidR="00611DA0" w:rsidRPr="0069359F">
        <w:rPr>
          <w:rFonts w:asciiTheme="majorHAnsi" w:hAnsiTheme="majorHAnsi"/>
        </w:rPr>
        <w:t>oskytnout v tomto ohledu přiměřenou</w:t>
      </w:r>
      <w:r w:rsidRPr="0069359F">
        <w:rPr>
          <w:rFonts w:asciiTheme="majorHAnsi" w:hAnsiTheme="majorHAnsi"/>
        </w:rPr>
        <w:t xml:space="preserve"> součinnost</w:t>
      </w:r>
      <w:r w:rsidR="00B561C8">
        <w:rPr>
          <w:rFonts w:asciiTheme="majorHAnsi" w:hAnsiTheme="majorHAnsi"/>
        </w:rPr>
        <w:t xml:space="preserve"> všem kontrolním a auditním orgán</w:t>
      </w:r>
      <w:r w:rsidR="00B561C8" w:rsidRPr="00E51B91">
        <w:rPr>
          <w:rFonts w:asciiTheme="majorHAnsi" w:hAnsiTheme="majorHAnsi"/>
        </w:rPr>
        <w:t>ů</w:t>
      </w:r>
      <w:r w:rsidR="00B561C8">
        <w:rPr>
          <w:rFonts w:asciiTheme="majorHAnsi" w:hAnsiTheme="majorHAnsi"/>
        </w:rPr>
        <w:t>m, mezi které pat</w:t>
      </w:r>
      <w:r w:rsidR="00CE5FB7">
        <w:rPr>
          <w:rFonts w:asciiTheme="majorHAnsi" w:hAnsiTheme="majorHAnsi"/>
        </w:rPr>
        <w:t>ř</w:t>
      </w:r>
      <w:r w:rsidR="00B561C8">
        <w:rPr>
          <w:rFonts w:asciiTheme="majorHAnsi" w:hAnsiTheme="majorHAnsi"/>
        </w:rPr>
        <w:t xml:space="preserve">í zejména Ministerstvo financí České republiky, </w:t>
      </w:r>
      <w:r w:rsidR="00B561C8" w:rsidRPr="00B561C8">
        <w:rPr>
          <w:rFonts w:asciiTheme="majorHAnsi" w:hAnsiTheme="majorHAnsi"/>
        </w:rPr>
        <w:t>Nejvyšší kontrolní úřad</w:t>
      </w:r>
      <w:r w:rsidR="00B561C8">
        <w:rPr>
          <w:rFonts w:asciiTheme="majorHAnsi" w:hAnsiTheme="majorHAnsi"/>
        </w:rPr>
        <w:t xml:space="preserve">, </w:t>
      </w:r>
      <w:r w:rsidR="00B561C8" w:rsidRPr="00B561C8">
        <w:rPr>
          <w:rFonts w:asciiTheme="majorHAnsi" w:hAnsiTheme="majorHAnsi"/>
        </w:rPr>
        <w:t>Evropská komise</w:t>
      </w:r>
      <w:r w:rsidR="00B561C8">
        <w:rPr>
          <w:rFonts w:asciiTheme="majorHAnsi" w:hAnsiTheme="majorHAnsi"/>
        </w:rPr>
        <w:t xml:space="preserve">, </w:t>
      </w:r>
      <w:r w:rsidR="00B561C8" w:rsidRPr="00B561C8">
        <w:rPr>
          <w:rFonts w:asciiTheme="majorHAnsi" w:hAnsiTheme="majorHAnsi"/>
        </w:rPr>
        <w:t>Evropský účetní dvůr</w:t>
      </w:r>
      <w:r w:rsidR="00B561C8">
        <w:rPr>
          <w:rFonts w:asciiTheme="majorHAnsi" w:hAnsiTheme="majorHAnsi"/>
        </w:rPr>
        <w:t xml:space="preserve"> či </w:t>
      </w:r>
      <w:r w:rsidR="00B561C8" w:rsidRPr="00B561C8">
        <w:rPr>
          <w:rFonts w:asciiTheme="majorHAnsi" w:hAnsiTheme="majorHAnsi"/>
        </w:rPr>
        <w:t>Úřad pro boj proti podvodům (OLAF)</w:t>
      </w:r>
      <w:r w:rsidRPr="0069359F">
        <w:rPr>
          <w:rFonts w:asciiTheme="majorHAnsi" w:hAnsiTheme="majorHAnsi"/>
        </w:rPr>
        <w:t>.</w:t>
      </w:r>
      <w:r w:rsidR="00894B39" w:rsidRPr="0069359F">
        <w:rPr>
          <w:rFonts w:asciiTheme="majorHAnsi" w:hAnsiTheme="majorHAnsi"/>
        </w:rPr>
        <w:t xml:space="preserve"> ESCO se</w:t>
      </w:r>
      <w:r w:rsidR="00C8667A" w:rsidRPr="0069359F">
        <w:rPr>
          <w:rFonts w:asciiTheme="majorHAnsi" w:hAnsiTheme="majorHAnsi"/>
        </w:rPr>
        <w:t xml:space="preserve"> v této souvislosti</w:t>
      </w:r>
      <w:r w:rsidR="00894B39" w:rsidRPr="0069359F">
        <w:rPr>
          <w:rFonts w:asciiTheme="majorHAnsi" w:hAnsiTheme="majorHAnsi"/>
        </w:rPr>
        <w:t xml:space="preserve"> zavazuje </w:t>
      </w:r>
      <w:r w:rsidR="00AC3DA3" w:rsidRPr="0069359F">
        <w:rPr>
          <w:rFonts w:asciiTheme="majorHAnsi" w:hAnsiTheme="majorHAnsi"/>
        </w:rPr>
        <w:t xml:space="preserve">umožnit provedení kontroly všech dokladů, zejména pak účetních dokladů, souvisejících s realizací </w:t>
      </w:r>
      <w:r w:rsidR="008C7B7B" w:rsidRPr="0069359F">
        <w:rPr>
          <w:rFonts w:asciiTheme="majorHAnsi" w:hAnsiTheme="majorHAnsi"/>
        </w:rPr>
        <w:t>projektu</w:t>
      </w:r>
      <w:r w:rsidR="00AC3DA3" w:rsidRPr="0069359F">
        <w:rPr>
          <w:rFonts w:asciiTheme="majorHAnsi" w:hAnsiTheme="majorHAnsi"/>
        </w:rPr>
        <w:t>, a to po dobu stanovenou právními předpisy ČR k její archivaci</w:t>
      </w:r>
      <w:r w:rsidR="00243D36" w:rsidRPr="0069359F">
        <w:rPr>
          <w:rFonts w:asciiTheme="majorHAnsi" w:hAnsiTheme="majorHAnsi"/>
        </w:rPr>
        <w:t xml:space="preserve"> a po dobu stanovenou podmínkami operačního programu pro získání dotace</w:t>
      </w:r>
      <w:r w:rsidR="00AC3DA3" w:rsidRPr="0069359F">
        <w:rPr>
          <w:rFonts w:asciiTheme="majorHAnsi" w:hAnsiTheme="majorHAnsi"/>
        </w:rPr>
        <w:t>.</w:t>
      </w:r>
    </w:p>
    <w:p w14:paraId="4C8852E2" w14:textId="77777777" w:rsidR="00272371" w:rsidRPr="00F27368" w:rsidRDefault="00461C1A" w:rsidP="00957080">
      <w:pPr>
        <w:pStyle w:val="Nadpis2"/>
        <w:rPr>
          <w:rFonts w:asciiTheme="majorHAnsi" w:hAnsiTheme="majorHAnsi"/>
        </w:rPr>
      </w:pPr>
      <w:bookmarkStart w:id="193" w:name="_Ref330840494"/>
      <w:r w:rsidRPr="00B561C8">
        <w:rPr>
          <w:rFonts w:asciiTheme="majorHAnsi" w:hAnsiTheme="majorHAnsi"/>
        </w:rPr>
        <w:t>Smluvní strany tímto výslovně potvrzují a zavazují se, že veškeré skutečnosti uvedené v příloze č.</w:t>
      </w:r>
      <w:r w:rsidR="002B1FDB" w:rsidRPr="00B561C8">
        <w:rPr>
          <w:rFonts w:asciiTheme="majorHAnsi" w:hAnsiTheme="majorHAnsi"/>
        </w:rPr>
        <w:t> </w:t>
      </w:r>
      <w:r w:rsidR="00B24712" w:rsidRPr="00B561C8">
        <w:rPr>
          <w:rFonts w:asciiTheme="majorHAnsi" w:hAnsiTheme="majorHAnsi"/>
        </w:rPr>
        <w:t>2</w:t>
      </w:r>
      <w:r w:rsidR="00F430C0" w:rsidRPr="00B561C8">
        <w:rPr>
          <w:rFonts w:asciiTheme="majorHAnsi" w:hAnsiTheme="majorHAnsi"/>
        </w:rPr>
        <w:t xml:space="preserve"> a 6</w:t>
      </w:r>
      <w:r w:rsidRPr="00B561C8">
        <w:rPr>
          <w:rFonts w:asciiTheme="majorHAnsi" w:hAnsiTheme="majorHAnsi"/>
        </w:rPr>
        <w:t xml:space="preserve"> představující zejména popisy nebo části popisů technologických procesů</w:t>
      </w:r>
      <w:r w:rsidRPr="00F27368">
        <w:rPr>
          <w:rFonts w:asciiTheme="majorHAnsi" w:hAnsiTheme="majorHAnsi"/>
        </w:rPr>
        <w:t xml:space="preserve"> a vzorců, </w:t>
      </w:r>
      <w:r w:rsidRPr="00F27368">
        <w:rPr>
          <w:rFonts w:asciiTheme="majorHAnsi" w:hAnsiTheme="majorHAnsi"/>
        </w:rPr>
        <w:lastRenderedPageBreak/>
        <w:t xml:space="preserve">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193"/>
      <w:r w:rsidR="004C3EA1" w:rsidRPr="00F27368">
        <w:rPr>
          <w:rFonts w:asciiTheme="majorHAnsi" w:hAnsiTheme="majorHAnsi"/>
        </w:rPr>
        <w:t xml:space="preserve"> </w:t>
      </w:r>
    </w:p>
    <w:p w14:paraId="24E075CE" w14:textId="775A9672"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00FC42A6" w:rsidRPr="00F27368">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69497DCF" w14:textId="0F1DD06B" w:rsidR="00F37459"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571EB051" w14:textId="77777777" w:rsidR="002A5A57" w:rsidRDefault="002A5A57" w:rsidP="002A5A57">
      <w:pPr>
        <w:pStyle w:val="Nadpis2"/>
        <w:rPr>
          <w:rFonts w:asciiTheme="majorHAnsi" w:hAnsiTheme="majorHAnsi"/>
        </w:rPr>
      </w:pPr>
      <w:r w:rsidRPr="00EE389C">
        <w:rPr>
          <w:rFonts w:asciiTheme="majorHAnsi" w:hAnsiTheme="majorHAnsi"/>
        </w:rPr>
        <w:t xml:space="preserve">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w:t>
      </w:r>
      <w:del w:id="194" w:author="Lucia Mešková" w:date="2024-09-09T16:45:00Z" w16du:dateUtc="2024-09-09T14:45:00Z">
        <w:r w:rsidRPr="00EE389C" w:rsidDel="008B1606">
          <w:rPr>
            <w:rFonts w:asciiTheme="majorHAnsi" w:hAnsiTheme="majorHAnsi"/>
          </w:rPr>
          <w:delText xml:space="preserve">j </w:delText>
        </w:r>
      </w:del>
      <w:r w:rsidRPr="00EE389C">
        <w:rPr>
          <w:rFonts w:asciiTheme="majorHAnsi" w:hAnsiTheme="majorHAnsi"/>
        </w:rPr>
        <w:t>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C287659" w14:textId="77777777" w:rsidR="00706BC7" w:rsidRDefault="00706BC7" w:rsidP="00706BC7">
      <w:pPr>
        <w:pStyle w:val="Nadpis2"/>
        <w:rPr>
          <w:rFonts w:asciiTheme="majorHAnsi" w:hAnsiTheme="majorHAnsi"/>
        </w:rPr>
      </w:pPr>
      <w:r w:rsidRPr="00E54F14">
        <w:rPr>
          <w:rFonts w:asciiTheme="majorHAnsi" w:hAnsiTheme="majorHAnsi"/>
        </w:rPr>
        <w:t>V případě, že Klient obdrží podporu z </w:t>
      </w:r>
      <w:r>
        <w:rPr>
          <w:rFonts w:asciiTheme="majorHAnsi" w:hAnsiTheme="majorHAnsi"/>
        </w:rPr>
        <w:t>dotace</w:t>
      </w:r>
      <w:r w:rsidRPr="00E54F14">
        <w:rPr>
          <w:rFonts w:asciiTheme="majorHAnsi" w:hAnsiTheme="majorHAnsi"/>
        </w:rPr>
        <w:t>, která je vázána na předkládání ročních vyhodnocovacích zpráv, ESCO se zavazuje uvést v této zprávě všechny vztahy potřebné pro výpočet dosažené úspory a doložit způsob výpočtu úspory energie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417A2137" w14:textId="76901923" w:rsidR="0001159E" w:rsidRPr="0001159E" w:rsidRDefault="0001159E" w:rsidP="008D6BAB">
      <w:pPr>
        <w:pStyle w:val="Nadpis2"/>
        <w:rPr>
          <w:rFonts w:asciiTheme="majorHAnsi" w:hAnsiTheme="majorHAnsi"/>
        </w:rPr>
      </w:pPr>
      <w:r>
        <w:rPr>
          <w:rFonts w:asciiTheme="majorHAnsi" w:hAnsiTheme="majorHAnsi"/>
        </w:rPr>
        <w:t>ESCO</w:t>
      </w:r>
      <w:r w:rsidRPr="0001159E">
        <w:rPr>
          <w:rFonts w:asciiTheme="majorHAnsi" w:hAnsiTheme="majorHAnsi"/>
        </w:rPr>
        <w:t xml:space="preserve"> je povin</w:t>
      </w:r>
      <w:r w:rsidR="003706BD">
        <w:rPr>
          <w:rFonts w:asciiTheme="majorHAnsi" w:hAnsiTheme="majorHAnsi"/>
        </w:rPr>
        <w:t>na</w:t>
      </w:r>
      <w:r w:rsidRPr="0001159E">
        <w:rPr>
          <w:rFonts w:asciiTheme="majorHAnsi" w:hAnsiTheme="majorHAnsi"/>
        </w:rPr>
        <w:t xml:space="preserve"> zajistit archivaci </w:t>
      </w:r>
      <w:r>
        <w:rPr>
          <w:rFonts w:asciiTheme="majorHAnsi" w:hAnsiTheme="majorHAnsi"/>
        </w:rPr>
        <w:t xml:space="preserve">všech </w:t>
      </w:r>
      <w:r w:rsidRPr="0001159E">
        <w:rPr>
          <w:rFonts w:asciiTheme="majorHAnsi" w:hAnsiTheme="majorHAnsi"/>
        </w:rPr>
        <w:t xml:space="preserve">listinných anebo elektronických dokumentů </w:t>
      </w:r>
      <w:r>
        <w:rPr>
          <w:rFonts w:asciiTheme="majorHAnsi" w:hAnsiTheme="majorHAnsi"/>
        </w:rPr>
        <w:t>souvisejících s realizací</w:t>
      </w:r>
      <w:r w:rsidRPr="0001159E">
        <w:rPr>
          <w:rFonts w:asciiTheme="majorHAnsi" w:hAnsiTheme="majorHAnsi"/>
        </w:rPr>
        <w:t xml:space="preserve"> projektu</w:t>
      </w:r>
      <w:r>
        <w:rPr>
          <w:rFonts w:asciiTheme="majorHAnsi" w:hAnsiTheme="majorHAnsi"/>
        </w:rPr>
        <w:t xml:space="preserve"> po celou dobu trvání této smlouvy</w:t>
      </w:r>
      <w:r w:rsidRPr="0001159E">
        <w:rPr>
          <w:rFonts w:asciiTheme="majorHAnsi" w:hAnsiTheme="majorHAnsi"/>
        </w:rPr>
        <w:t>. Tato podmínka nezbavuje</w:t>
      </w:r>
      <w:r>
        <w:rPr>
          <w:rFonts w:asciiTheme="majorHAnsi" w:hAnsiTheme="majorHAnsi"/>
        </w:rPr>
        <w:t xml:space="preserve"> ESCO</w:t>
      </w:r>
      <w:r w:rsidRPr="0001159E">
        <w:rPr>
          <w:rFonts w:asciiTheme="majorHAnsi" w:hAnsiTheme="majorHAnsi"/>
        </w:rPr>
        <w:t xml:space="preserve"> povinnosti uchovávat dokumenty dle platných právních předpisů.</w:t>
      </w:r>
    </w:p>
    <w:p w14:paraId="7F13297E" w14:textId="77777777" w:rsidR="00706BC7" w:rsidRPr="00EE389C" w:rsidRDefault="00706BC7" w:rsidP="00811F11">
      <w:pPr>
        <w:pStyle w:val="Nadpis2"/>
        <w:numPr>
          <w:ilvl w:val="0"/>
          <w:numId w:val="0"/>
        </w:numPr>
        <w:ind w:left="426"/>
        <w:rPr>
          <w:rFonts w:asciiTheme="majorHAnsi" w:hAnsiTheme="majorHAnsi"/>
        </w:rPr>
      </w:pPr>
    </w:p>
    <w:p w14:paraId="05D16441" w14:textId="77777777" w:rsidR="002A5A57" w:rsidRPr="00F27368" w:rsidRDefault="002A5A57" w:rsidP="00D60143">
      <w:pPr>
        <w:pStyle w:val="Nadpis2"/>
        <w:numPr>
          <w:ilvl w:val="0"/>
          <w:numId w:val="0"/>
        </w:numPr>
        <w:ind w:left="426"/>
        <w:rPr>
          <w:rFonts w:asciiTheme="majorHAnsi" w:hAnsiTheme="majorHAnsi"/>
        </w:rPr>
      </w:pP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95" w:name="_Toc326522992"/>
      <w:r w:rsidRPr="00F27368">
        <w:rPr>
          <w:rFonts w:asciiTheme="majorHAnsi" w:hAnsiTheme="majorHAnsi"/>
        </w:rPr>
        <w:t>Komunikace</w:t>
      </w:r>
      <w:bookmarkEnd w:id="195"/>
    </w:p>
    <w:p w14:paraId="2CBE11AD" w14:textId="24BE6221"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29.2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196"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196"/>
      <w:r w:rsidR="00C76078" w:rsidRPr="00F27368">
        <w:rPr>
          <w:rFonts w:asciiTheme="majorHAnsi" w:hAnsiTheme="majorHAnsi"/>
        </w:rPr>
        <w:t xml:space="preserve"> </w:t>
      </w:r>
    </w:p>
    <w:p w14:paraId="5A66EFC2" w14:textId="389216E8" w:rsidR="00F81353" w:rsidRDefault="00F81353" w:rsidP="00957080">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07C1EC95" w14:textId="2B26AE89" w:rsidR="00706BC7" w:rsidRPr="00E54F14" w:rsidRDefault="00706BC7" w:rsidP="00706BC7">
      <w:pPr>
        <w:pStyle w:val="Nadpis2"/>
        <w:rPr>
          <w:rFonts w:asciiTheme="majorHAnsi" w:hAnsiTheme="majorHAnsi"/>
        </w:rPr>
      </w:pPr>
      <w:r w:rsidRPr="00E54F14">
        <w:rPr>
          <w:rFonts w:asciiTheme="majorHAnsi" w:hAnsiTheme="majorHAnsi"/>
        </w:rPr>
        <w:t xml:space="preserve">ESCO bere na vědomí, že Klient žádá o finanční podporu </w:t>
      </w:r>
      <w:r>
        <w:rPr>
          <w:rFonts w:asciiTheme="majorHAnsi" w:hAnsiTheme="majorHAnsi"/>
        </w:rPr>
        <w:t>formou dotace</w:t>
      </w:r>
      <w:r w:rsidRPr="00E54F14">
        <w:rPr>
          <w:rFonts w:asciiTheme="majorHAnsi" w:hAnsiTheme="majorHAnsi"/>
        </w:rPr>
        <w:t xml:space="preserve">. ESCO </w:t>
      </w:r>
      <w:r>
        <w:rPr>
          <w:rFonts w:asciiTheme="majorHAnsi" w:hAnsiTheme="majorHAnsi"/>
        </w:rPr>
        <w:t xml:space="preserve">se </w:t>
      </w:r>
      <w:r w:rsidRPr="00E54F14">
        <w:rPr>
          <w:rFonts w:asciiTheme="majorHAnsi" w:hAnsiTheme="majorHAnsi"/>
        </w:rPr>
        <w:t xml:space="preserve">zavazuje spolupracovat s Klientem </w:t>
      </w:r>
      <w:r>
        <w:rPr>
          <w:rFonts w:asciiTheme="majorHAnsi" w:hAnsiTheme="majorHAnsi"/>
        </w:rPr>
        <w:t xml:space="preserve">a administrátorem dotace </w:t>
      </w:r>
      <w:r w:rsidRPr="00E54F14">
        <w:rPr>
          <w:rFonts w:asciiTheme="majorHAnsi" w:hAnsiTheme="majorHAnsi"/>
        </w:rPr>
        <w:t>na plnění informačních a propagačních povinností v souladu s</w:t>
      </w:r>
      <w:r w:rsidR="00B24CBE">
        <w:rPr>
          <w:rFonts w:asciiTheme="majorHAnsi" w:hAnsiTheme="majorHAnsi"/>
        </w:rPr>
        <w:t> </w:t>
      </w:r>
      <w:r w:rsidRPr="00E54F14">
        <w:rPr>
          <w:rFonts w:asciiTheme="majorHAnsi" w:hAnsiTheme="majorHAnsi"/>
        </w:rPr>
        <w:t>pravidly</w:t>
      </w:r>
      <w:r w:rsidR="00B24CBE">
        <w:rPr>
          <w:rFonts w:asciiTheme="majorHAnsi" w:hAnsiTheme="majorHAnsi"/>
        </w:rPr>
        <w:t xml:space="preserve"> </w:t>
      </w:r>
      <w:r w:rsidR="00B24CBE" w:rsidRPr="00B24CBE">
        <w:rPr>
          <w:rFonts w:asciiTheme="majorHAnsi" w:hAnsiTheme="majorHAnsi"/>
        </w:rPr>
        <w:t>příslušného dotačního</w:t>
      </w:r>
      <w:r w:rsidRPr="00E54F14">
        <w:rPr>
          <w:rFonts w:asciiTheme="majorHAnsi" w:hAnsiTheme="majorHAnsi"/>
        </w:rPr>
        <w:t xml:space="preserve"> programu.</w:t>
      </w:r>
    </w:p>
    <w:p w14:paraId="5796E44E" w14:textId="77777777" w:rsidR="00706BC7" w:rsidRPr="00E54F14" w:rsidRDefault="00706BC7" w:rsidP="00811F11">
      <w:pPr>
        <w:pStyle w:val="Nadpis2"/>
        <w:numPr>
          <w:ilvl w:val="0"/>
          <w:numId w:val="0"/>
        </w:numPr>
        <w:ind w:left="426"/>
        <w:rPr>
          <w:rFonts w:asciiTheme="majorHAnsi" w:hAnsiTheme="majorHAnsi"/>
        </w:rPr>
      </w:pPr>
    </w:p>
    <w:p w14:paraId="3A08C7A2" w14:textId="77777777" w:rsidR="00F81353" w:rsidRPr="00F27368" w:rsidRDefault="00F81353">
      <w:pPr>
        <w:pStyle w:val="Nadpis1"/>
        <w:rPr>
          <w:rFonts w:asciiTheme="majorHAnsi" w:hAnsiTheme="majorHAnsi"/>
        </w:rPr>
      </w:pPr>
      <w:r w:rsidRPr="00F27368">
        <w:rPr>
          <w:rFonts w:asciiTheme="majorHAnsi" w:hAnsiTheme="majorHAnsi"/>
        </w:rPr>
        <w:br/>
      </w:r>
      <w:bookmarkStart w:id="197" w:name="_Toc326522993"/>
      <w:r w:rsidRPr="00F27368">
        <w:rPr>
          <w:rFonts w:asciiTheme="majorHAnsi" w:hAnsiTheme="majorHAnsi"/>
        </w:rPr>
        <w:t>Oprávněné osoby</w:t>
      </w:r>
      <w:bookmarkEnd w:id="197"/>
    </w:p>
    <w:p w14:paraId="7DDF69BD" w14:textId="2660D228" w:rsidR="00F81353" w:rsidRPr="00F27368" w:rsidRDefault="00F81353" w:rsidP="00957080">
      <w:pPr>
        <w:pStyle w:val="Nadpis2"/>
        <w:rPr>
          <w:rFonts w:asciiTheme="majorHAnsi" w:hAnsiTheme="majorHAnsi"/>
        </w:rPr>
      </w:pPr>
      <w:bookmarkStart w:id="198" w:name="_Ref330840514"/>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98"/>
      <w:r w:rsidRPr="00F27368">
        <w:rPr>
          <w:rFonts w:asciiTheme="majorHAnsi" w:hAnsiTheme="majorHAnsi"/>
        </w:rPr>
        <w:t xml:space="preserve"> </w:t>
      </w:r>
    </w:p>
    <w:p w14:paraId="7EE87A55" w14:textId="181C2467"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99" w:name="_Toc326522994"/>
      <w:r w:rsidRPr="00F27368">
        <w:rPr>
          <w:rFonts w:asciiTheme="majorHAnsi" w:hAnsiTheme="majorHAnsi"/>
        </w:rPr>
        <w:t>Právo užití</w:t>
      </w:r>
      <w:bookmarkEnd w:id="199"/>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200" w:name="_Toc326522995"/>
      <w:r w:rsidRPr="00F27368">
        <w:rPr>
          <w:rFonts w:asciiTheme="majorHAnsi" w:hAnsiTheme="majorHAnsi"/>
        </w:rPr>
        <w:t>Pojištění</w:t>
      </w:r>
      <w:bookmarkEnd w:id="200"/>
    </w:p>
    <w:p w14:paraId="004A28B9" w14:textId="77777777" w:rsidR="00E451C5" w:rsidRPr="00F27368" w:rsidRDefault="00F81353" w:rsidP="00957080">
      <w:pPr>
        <w:pStyle w:val="Nadpis2"/>
        <w:rPr>
          <w:rFonts w:asciiTheme="majorHAnsi" w:hAnsiTheme="majorHAnsi"/>
        </w:rPr>
      </w:pPr>
      <w:bookmarkStart w:id="201"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01"/>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215289FD" w14:textId="6D1E40CD" w:rsidR="00FC42A6" w:rsidRDefault="00FC42A6" w:rsidP="00FC42A6">
      <w:pPr>
        <w:pStyle w:val="Nadpis2"/>
        <w:rPr>
          <w:ins w:id="202" w:author="David Kudýn" w:date="2024-07-22T11:17:00Z"/>
          <w:rFonts w:asciiTheme="majorHAnsi" w:hAnsiTheme="majorHAnsi"/>
        </w:rPr>
      </w:pPr>
      <w:bookmarkStart w:id="203" w:name="_Ref34895491"/>
      <w:r w:rsidRPr="00FC42A6">
        <w:rPr>
          <w:rFonts w:asciiTheme="majorHAnsi" w:hAnsiTheme="majorHAnsi"/>
        </w:rPr>
        <w:t xml:space="preserve">Kopii pojistné smlouvy </w:t>
      </w:r>
      <w:r w:rsidR="00DB29A8">
        <w:rPr>
          <w:rFonts w:asciiTheme="majorHAnsi" w:hAnsiTheme="majorHAnsi"/>
        </w:rPr>
        <w:t xml:space="preserve">nebo pojistného certifikátu, který potvrzuje, že </w:t>
      </w:r>
      <w:r w:rsidR="00713C2A">
        <w:rPr>
          <w:rFonts w:asciiTheme="majorHAnsi" w:hAnsiTheme="majorHAnsi"/>
        </w:rPr>
        <w:t xml:space="preserve">pojistná </w:t>
      </w:r>
      <w:r w:rsidR="00DB29A8">
        <w:rPr>
          <w:rFonts w:asciiTheme="majorHAnsi" w:hAnsiTheme="majorHAnsi"/>
        </w:rPr>
        <w:t xml:space="preserve">smlouva je uzavřena, </w:t>
      </w:r>
      <w:r w:rsidRPr="00FC42A6">
        <w:rPr>
          <w:rFonts w:asciiTheme="majorHAnsi" w:hAnsiTheme="majorHAnsi"/>
        </w:rPr>
        <w:t>je ESCO povinen předat Klientovi nejpozději současně s uzavřením této smlouvy.</w:t>
      </w:r>
      <w:del w:id="204" w:author="David Kudýn" w:date="2024-07-22T11:17:00Z">
        <w:r w:rsidRPr="00FC42A6" w:rsidDel="00D65B9D">
          <w:rPr>
            <w:rFonts w:asciiTheme="majorHAnsi" w:hAnsiTheme="majorHAnsi"/>
          </w:rPr>
          <w:delText xml:space="preserve"> </w:delText>
        </w:r>
      </w:del>
    </w:p>
    <w:p w14:paraId="7B44CA04" w14:textId="77777777" w:rsidR="00D65B9D" w:rsidRPr="00932DCD" w:rsidRDefault="00D65B9D" w:rsidP="00D65B9D">
      <w:pPr>
        <w:pStyle w:val="Nadpis2"/>
        <w:rPr>
          <w:ins w:id="205" w:author="David Kudýn" w:date="2024-07-22T11:17:00Z"/>
          <w:rFonts w:asciiTheme="majorHAnsi" w:hAnsiTheme="majorHAnsi" w:cstheme="minorHAnsi"/>
        </w:rPr>
      </w:pPr>
      <w:ins w:id="206" w:author="David Kudýn" w:date="2024-07-22T11:17:00Z">
        <w:r w:rsidRPr="00932DCD">
          <w:rPr>
            <w:rFonts w:asciiTheme="majorHAnsi" w:hAnsiTheme="majorHAnsi" w:cstheme="minorHAnsi"/>
          </w:rPr>
          <w:t>Klient prohlašuje, že objekty a v nich umístěná zařízení jsou řádně pojištěny. Klient se zavazuje po předání změnit pojištění způsobem odpovídajícím změnám provedeným v objektech či zařízeních nebo energetickém systému. Klient se zavazuje pojištění udržovat po celou dobu trvání této smlouvy a v případě pojistné události pojistné plnění po dohodě s ESCO použít k obnově poškozených nebo zničených věcí.</w:t>
        </w:r>
      </w:ins>
    </w:p>
    <w:p w14:paraId="2E506FE9" w14:textId="4C95E0AE" w:rsidR="00D65B9D" w:rsidRPr="00932DCD" w:rsidRDefault="00D65B9D" w:rsidP="00D65B9D">
      <w:pPr>
        <w:pStyle w:val="Nadpis2"/>
        <w:rPr>
          <w:rFonts w:asciiTheme="majorHAnsi" w:hAnsiTheme="majorHAnsi" w:cstheme="minorHAnsi"/>
        </w:rPr>
      </w:pPr>
      <w:ins w:id="207" w:author="David Kudýn" w:date="2024-07-22T11:17:00Z">
        <w:r w:rsidRPr="00932DCD">
          <w:rPr>
            <w:rFonts w:asciiTheme="majorHAnsi" w:hAnsiTheme="majorHAnsi" w:cstheme="minorHAnsi"/>
          </w:rPr>
          <w:t>Každá ze smluvních stran je povinna na základě žádosti druhé smluvní strany doložit do 10 pracovních dnů od doručení této žádosti, že splnila povinnost pojistit se v rozsahu stanoveném v tomto Článku.</w:t>
        </w:r>
      </w:ins>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208" w:name="_Toc176162555"/>
      <w:bookmarkEnd w:id="203"/>
      <w:r w:rsidRPr="00F27368">
        <w:rPr>
          <w:rFonts w:asciiTheme="majorHAnsi" w:hAnsiTheme="majorHAnsi"/>
          <w:b w:val="0"/>
        </w:rPr>
        <w:br/>
      </w:r>
      <w:bookmarkStart w:id="209" w:name="_Toc326522996"/>
      <w:bookmarkStart w:id="210" w:name="_Toc450596939"/>
      <w:r w:rsidRPr="00AB1D80">
        <w:rPr>
          <w:rFonts w:asciiTheme="majorHAnsi" w:hAnsiTheme="majorHAnsi"/>
        </w:rPr>
        <w:t>Postoupení pohledávek</w:t>
      </w:r>
      <w:bookmarkEnd w:id="208"/>
      <w:bookmarkEnd w:id="209"/>
      <w:bookmarkEnd w:id="210"/>
    </w:p>
    <w:p w14:paraId="208C796B" w14:textId="176D63B2" w:rsidR="00615807" w:rsidRPr="009D243B" w:rsidRDefault="00FC42A6" w:rsidP="00CB52BB">
      <w:pPr>
        <w:pStyle w:val="Nadpis2"/>
        <w:numPr>
          <w:ilvl w:val="0"/>
          <w:numId w:val="0"/>
        </w:numPr>
        <w:ind w:left="397"/>
        <w:rPr>
          <w:rFonts w:asciiTheme="majorHAnsi" w:hAnsiTheme="majorHAnsi"/>
          <w:szCs w:val="22"/>
        </w:rPr>
      </w:pPr>
      <w:bookmarkStart w:id="211" w:name="_Hlk101235960"/>
      <w:r>
        <w:rPr>
          <w:rFonts w:asciiTheme="majorHAnsi" w:hAnsiTheme="majorHAnsi"/>
          <w:szCs w:val="22"/>
        </w:rPr>
        <w:t>Neuplatní se.</w:t>
      </w:r>
      <w:bookmarkEnd w:id="211"/>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12" w:name="_Toc326522997"/>
      <w:r w:rsidRPr="00F27368">
        <w:rPr>
          <w:rFonts w:asciiTheme="majorHAnsi" w:hAnsiTheme="majorHAnsi"/>
        </w:rPr>
        <w:t>Vyšší moc</w:t>
      </w:r>
      <w:bookmarkEnd w:id="212"/>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198489F9" w:rsidR="00185994" w:rsidRPr="00F27368" w:rsidRDefault="00185994" w:rsidP="00957080">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213" w:name="_Toc326522998"/>
      <w:r w:rsidRPr="00F27368">
        <w:rPr>
          <w:rFonts w:asciiTheme="majorHAnsi" w:hAnsiTheme="majorHAnsi"/>
        </w:rPr>
        <w:t>Náhrada škody</w:t>
      </w:r>
      <w:bookmarkEnd w:id="213"/>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F22BA0">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F22BA0" w:rsidRDefault="00F22BA0" w:rsidP="00F22BA0">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214" w:name="_Toc380398787"/>
      <w:r w:rsidRPr="00F27368">
        <w:rPr>
          <w:rFonts w:asciiTheme="majorHAnsi" w:hAnsiTheme="majorHAnsi"/>
          <w:b w:val="0"/>
        </w:rPr>
        <w:br/>
      </w:r>
      <w:bookmarkStart w:id="215" w:name="_Toc326522999"/>
      <w:r w:rsidR="00451CC1" w:rsidRPr="00F27368">
        <w:rPr>
          <w:rFonts w:asciiTheme="majorHAnsi" w:hAnsiTheme="majorHAnsi"/>
        </w:rPr>
        <w:t>Pod</w:t>
      </w:r>
      <w:r w:rsidR="00E27556" w:rsidRPr="00F27368">
        <w:rPr>
          <w:rFonts w:asciiTheme="majorHAnsi" w:hAnsiTheme="majorHAnsi"/>
        </w:rPr>
        <w:t>dodávky</w:t>
      </w:r>
      <w:bookmarkEnd w:id="214"/>
      <w:bookmarkEnd w:id="215"/>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 xml:space="preserve">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w:t>
      </w:r>
      <w:r w:rsidRPr="00F27368">
        <w:rPr>
          <w:rFonts w:asciiTheme="majorHAnsi" w:hAnsiTheme="majorHAnsi"/>
        </w:rPr>
        <w:lastRenderedPageBreak/>
        <w:t>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216" w:name="_Toc303154046"/>
      <w:r w:rsidRPr="00F27368">
        <w:rPr>
          <w:rFonts w:asciiTheme="majorHAnsi" w:hAnsiTheme="majorHAnsi"/>
        </w:rPr>
        <w:br/>
        <w:t>Smluvní pokuty</w:t>
      </w:r>
      <w:bookmarkEnd w:id="216"/>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7171563A" w:rsidR="00C7483E" w:rsidRDefault="005C3777" w:rsidP="2F14F256">
      <w:pPr>
        <w:pStyle w:val="Nadpis2"/>
        <w:rPr>
          <w:rFonts w:asciiTheme="majorHAnsi" w:hAnsiTheme="majorHAnsi"/>
        </w:rPr>
      </w:pPr>
      <w:r w:rsidRPr="2F14F256">
        <w:rPr>
          <w:rFonts w:asciiTheme="majorHAnsi" w:hAnsiTheme="majorHAnsi"/>
        </w:rPr>
        <w:t xml:space="preserve">V případě prodlení ESCO s plněním jeho povinnosti </w:t>
      </w:r>
      <w:r w:rsidR="00DB1AF2" w:rsidRPr="2F14F256">
        <w:rPr>
          <w:rFonts w:asciiTheme="majorHAnsi" w:hAnsiTheme="majorHAnsi"/>
        </w:rPr>
        <w:t>v</w:t>
      </w:r>
      <w:r w:rsidR="003A55B8" w:rsidRPr="2F14F256">
        <w:rPr>
          <w:rFonts w:asciiTheme="majorHAnsi" w:hAnsiTheme="majorHAnsi"/>
        </w:rPr>
        <w:t xml:space="preserve"> případě existence </w:t>
      </w:r>
      <w:r w:rsidR="008F10FA" w:rsidRPr="2F14F256">
        <w:rPr>
          <w:rFonts w:asciiTheme="majorHAnsi" w:hAnsiTheme="majorHAnsi"/>
        </w:rPr>
        <w:t xml:space="preserve">reklamované </w:t>
      </w:r>
      <w:r w:rsidR="003A55B8" w:rsidRPr="2F14F256">
        <w:rPr>
          <w:rFonts w:asciiTheme="majorHAnsi" w:hAnsiTheme="majorHAnsi"/>
        </w:rPr>
        <w:t xml:space="preserve">vady základních investičních opatření bránících provozu objektu, nebo areálu </w:t>
      </w:r>
      <w:r w:rsidR="00ED09AB" w:rsidRPr="2F14F256">
        <w:rPr>
          <w:rFonts w:asciiTheme="majorHAnsi" w:hAnsiTheme="majorHAnsi"/>
        </w:rPr>
        <w:t xml:space="preserve">a v této souvislosti </w:t>
      </w:r>
      <w:r w:rsidR="003A55B8" w:rsidRPr="2F14F256">
        <w:rPr>
          <w:rFonts w:asciiTheme="majorHAnsi" w:hAnsiTheme="majorHAnsi"/>
        </w:rPr>
        <w:t>zprovoznit objekt nebo areál do [</w:t>
      </w:r>
      <w:ins w:id="217" w:author="David Kudýn" w:date="2024-08-13T11:59:00Z">
        <w:r w:rsidR="4A084E8B" w:rsidRPr="2F14F256">
          <w:rPr>
            <w:rFonts w:asciiTheme="majorHAnsi" w:hAnsiTheme="majorHAnsi"/>
          </w:rPr>
          <w:t>8</w:t>
        </w:r>
      </w:ins>
      <w:r w:rsidR="003A55B8" w:rsidRPr="2F14F256">
        <w:rPr>
          <w:rFonts w:asciiTheme="majorHAnsi" w:hAnsiTheme="majorHAnsi"/>
        </w:rPr>
        <w:t>]</w:t>
      </w:r>
      <w:r w:rsidR="00DB1AF2" w:rsidRPr="2F14F256">
        <w:rPr>
          <w:rFonts w:asciiTheme="majorHAnsi" w:hAnsiTheme="majorHAnsi"/>
        </w:rPr>
        <w:t xml:space="preserve"> hodin </w:t>
      </w:r>
      <w:ins w:id="218" w:author="David Kudýn" w:date="2024-08-13T12:00:00Z">
        <w:r w:rsidR="458E06DA" w:rsidRPr="00EB31ED">
          <w:rPr>
            <w:rFonts w:ascii="Cambria" w:eastAsia="Cambria" w:hAnsi="Cambria" w:cs="Cambria"/>
            <w:bCs w:val="0"/>
            <w:iCs w:val="0"/>
            <w:szCs w:val="22"/>
            <w:rPrChange w:id="219" w:author="Lucia Mešková" w:date="2024-09-09T16:47:00Z" w16du:dateUtc="2024-09-09T14:47:00Z">
              <w:rPr>
                <w:rFonts w:ascii="Cambria" w:eastAsia="Cambria" w:hAnsi="Cambria" w:cs="Cambria"/>
                <w:bCs w:val="0"/>
                <w:iCs w:val="0"/>
                <w:color w:val="D13438"/>
                <w:szCs w:val="22"/>
              </w:rPr>
            </w:rPrChange>
          </w:rPr>
          <w:t>v případě objektů, které slouží pro sociální péči a 24 hodin u ostatních objektů,</w:t>
        </w:r>
        <w:r w:rsidR="458E06DA" w:rsidRPr="2F14F256">
          <w:rPr>
            <w:rFonts w:asciiTheme="majorHAnsi" w:hAnsiTheme="majorHAnsi"/>
          </w:rPr>
          <w:t xml:space="preserve"> </w:t>
        </w:r>
      </w:ins>
      <w:r w:rsidR="00DB1AF2" w:rsidRPr="2F14F256">
        <w:rPr>
          <w:rFonts w:asciiTheme="majorHAnsi" w:hAnsiTheme="majorHAnsi"/>
        </w:rPr>
        <w:t>od doby, kdy byla</w:t>
      </w:r>
      <w:r w:rsidR="003A55B8" w:rsidRPr="2F14F256">
        <w:rPr>
          <w:rFonts w:asciiTheme="majorHAnsi" w:hAnsiTheme="majorHAnsi"/>
        </w:rPr>
        <w:t xml:space="preserve"> vada oznáme</w:t>
      </w:r>
      <w:r w:rsidR="00DB1AF2" w:rsidRPr="2F14F256">
        <w:rPr>
          <w:rFonts w:asciiTheme="majorHAnsi" w:hAnsiTheme="majorHAnsi"/>
        </w:rPr>
        <w:t>na</w:t>
      </w:r>
      <w:r w:rsidR="006A6CA5" w:rsidRPr="2F14F256">
        <w:rPr>
          <w:rFonts w:asciiTheme="majorHAnsi" w:hAnsiTheme="majorHAnsi"/>
        </w:rPr>
        <w:t>,</w:t>
      </w:r>
      <w:r w:rsidR="00B4545D" w:rsidRPr="2F14F256">
        <w:rPr>
          <w:rFonts w:asciiTheme="majorHAnsi" w:hAnsiTheme="majorHAnsi"/>
        </w:rPr>
        <w:t xml:space="preserve"> pokud to technické podmínky objektivně umožňují</w:t>
      </w:r>
      <w:r w:rsidR="006A6CA5" w:rsidRPr="2F14F256">
        <w:rPr>
          <w:rFonts w:asciiTheme="majorHAnsi" w:hAnsiTheme="majorHAnsi"/>
        </w:rPr>
        <w:t xml:space="preserve"> </w:t>
      </w:r>
      <w:r w:rsidR="00DB1AF2" w:rsidRPr="2F14F256">
        <w:rPr>
          <w:rFonts w:asciiTheme="majorHAnsi" w:hAnsiTheme="majorHAnsi"/>
        </w:rPr>
        <w:t>(</w:t>
      </w:r>
      <w:ins w:id="220" w:author="Lucia Mešková" w:date="2024-09-09T14:33:00Z" w16du:dateUtc="2024-09-09T12:33:00Z">
        <w:r w:rsidR="00B041B2" w:rsidRPr="00671F21">
          <w:rPr>
            <w:rFonts w:asciiTheme="majorHAnsi" w:hAnsiTheme="majorHAnsi"/>
            <w:bCs w:val="0"/>
            <w:iCs w:val="0"/>
          </w:rPr>
          <w:t xml:space="preserve">viz </w:t>
        </w:r>
        <w:r w:rsidR="00B041B2" w:rsidRPr="00671F21">
          <w:rPr>
            <w:rFonts w:asciiTheme="majorHAnsi" w:hAnsiTheme="majorHAnsi"/>
            <w:bCs w:val="0"/>
            <w:iCs w:val="0"/>
          </w:rPr>
          <w:fldChar w:fldCharType="begin"/>
        </w:r>
        <w:r w:rsidR="00B041B2" w:rsidRPr="00671F21">
          <w:rPr>
            <w:rFonts w:asciiTheme="majorHAnsi" w:hAnsiTheme="majorHAnsi"/>
            <w:bCs w:val="0"/>
            <w:iCs w:val="0"/>
          </w:rPr>
          <w:instrText xml:space="preserve"> REF _Ref453015023 \r \h  \* MERGEFORMAT </w:instrText>
        </w:r>
      </w:ins>
      <w:r w:rsidR="00B041B2" w:rsidRPr="00671F21">
        <w:rPr>
          <w:rFonts w:asciiTheme="majorHAnsi" w:hAnsiTheme="majorHAnsi"/>
          <w:bCs w:val="0"/>
          <w:iCs w:val="0"/>
        </w:rPr>
      </w:r>
      <w:ins w:id="221" w:author="Lucia Mešková" w:date="2024-09-09T14:33:00Z" w16du:dateUtc="2024-09-09T12:33:00Z">
        <w:r w:rsidR="00B041B2" w:rsidRPr="00671F21">
          <w:rPr>
            <w:rFonts w:asciiTheme="majorHAnsi" w:hAnsiTheme="majorHAnsi"/>
            <w:bCs w:val="0"/>
            <w:iCs w:val="0"/>
          </w:rPr>
          <w:fldChar w:fldCharType="separate"/>
        </w:r>
        <w:r w:rsidR="00B041B2">
          <w:rPr>
            <w:rFonts w:asciiTheme="majorHAnsi" w:hAnsiTheme="majorHAnsi"/>
            <w:bCs w:val="0"/>
            <w:iCs w:val="0"/>
          </w:rPr>
          <w:t>Článek 9.7</w:t>
        </w:r>
        <w:r w:rsidR="00B041B2" w:rsidRPr="00671F21">
          <w:rPr>
            <w:rFonts w:asciiTheme="majorHAnsi" w:hAnsiTheme="majorHAnsi"/>
            <w:bCs w:val="0"/>
            <w:iCs w:val="0"/>
          </w:rPr>
          <w:fldChar w:fldCharType="end"/>
        </w:r>
      </w:ins>
      <w:del w:id="222" w:author="Lucia Mešková" w:date="2024-09-09T14:33:00Z" w16du:dateUtc="2024-09-09T12:33:00Z">
        <w:r w:rsidR="00D127B4" w:rsidRPr="00671F21" w:rsidDel="00B041B2">
          <w:rPr>
            <w:rFonts w:asciiTheme="majorHAnsi" w:hAnsiTheme="majorHAnsi"/>
            <w:bCs w:val="0"/>
            <w:iCs w:val="0"/>
          </w:rPr>
          <w:fldChar w:fldCharType="begin"/>
        </w:r>
        <w:r w:rsidR="002D3B16" w:rsidRPr="2F14F256" w:rsidDel="00B041B2">
          <w:rPr>
            <w:rFonts w:asciiTheme="majorHAnsi" w:hAnsiTheme="majorHAnsi"/>
          </w:rPr>
          <w:delInstrText xml:space="preserve"> REF _Ref453015023 \r \h </w:delInstrText>
        </w:r>
        <w:r w:rsidR="00F27368" w:rsidRPr="2F14F256" w:rsidDel="00B041B2">
          <w:rPr>
            <w:rFonts w:asciiTheme="majorHAnsi" w:hAnsiTheme="majorHAnsi"/>
          </w:rPr>
          <w:delInstrText xml:space="preserve"> \* MERGEFORMAT </w:delInstrText>
        </w:r>
        <w:r w:rsidR="00D127B4" w:rsidRPr="00671F21" w:rsidDel="00B041B2">
          <w:rPr>
            <w:rFonts w:asciiTheme="majorHAnsi" w:hAnsiTheme="majorHAnsi"/>
            <w:bCs w:val="0"/>
            <w:iCs w:val="0"/>
          </w:rPr>
        </w:r>
        <w:r w:rsidR="00D127B4" w:rsidRPr="00671F21" w:rsidDel="00B041B2">
          <w:rPr>
            <w:rFonts w:asciiTheme="majorHAnsi" w:hAnsiTheme="majorHAnsi"/>
          </w:rPr>
          <w:fldChar w:fldCharType="separate"/>
        </w:r>
        <w:r w:rsidR="00B24CBE" w:rsidRPr="2F14F256" w:rsidDel="00B041B2">
          <w:delText>￼</w:delText>
        </w:r>
        <w:r w:rsidR="00D127B4" w:rsidRPr="00671F21" w:rsidDel="00B041B2">
          <w:rPr>
            <w:rFonts w:asciiTheme="majorHAnsi" w:hAnsiTheme="majorHAnsi"/>
            <w:bCs w:val="0"/>
            <w:iCs w:val="0"/>
          </w:rPr>
          <w:fldChar w:fldCharType="end"/>
        </w:r>
        <w:r w:rsidR="004E5F8D" w:rsidRPr="2F14F256" w:rsidDel="00B041B2">
          <w:delText>￼</w:delText>
        </w:r>
      </w:del>
      <w:r w:rsidR="004E5F8D" w:rsidRPr="2F14F256">
        <w:rPr>
          <w:rFonts w:asciiTheme="majorHAnsi" w:hAnsiTheme="majorHAnsi"/>
        </w:rPr>
        <w:t>)</w:t>
      </w:r>
      <w:r w:rsidR="001C7BA1" w:rsidRPr="2F14F256">
        <w:rPr>
          <w:rFonts w:asciiTheme="majorHAnsi" w:hAnsiTheme="majorHAnsi"/>
        </w:rPr>
        <w:t xml:space="preserve">, a nebo </w:t>
      </w:r>
      <w:r w:rsidR="00EA4F1B" w:rsidRPr="2F14F256">
        <w:rPr>
          <w:rFonts w:asciiTheme="majorHAnsi" w:hAnsiTheme="majorHAnsi"/>
        </w:rPr>
        <w:t xml:space="preserve">se </w:t>
      </w:r>
      <w:r w:rsidR="001C7BA1" w:rsidRPr="2F14F256">
        <w:rPr>
          <w:rFonts w:asciiTheme="majorHAnsi" w:hAnsiTheme="majorHAnsi"/>
        </w:rPr>
        <w:t>zahájením prací</w:t>
      </w:r>
      <w:r w:rsidR="005220F2" w:rsidRPr="2F14F256">
        <w:rPr>
          <w:rFonts w:asciiTheme="majorHAnsi" w:hAnsiTheme="majorHAnsi"/>
        </w:rPr>
        <w:t xml:space="preserve"> po dobu delší než [5] dnů</w:t>
      </w:r>
      <w:r w:rsidR="00EA4F1B" w:rsidRPr="2F14F256">
        <w:rPr>
          <w:rFonts w:asciiTheme="majorHAnsi" w:hAnsiTheme="majorHAnsi"/>
        </w:rPr>
        <w:t xml:space="preserve"> (</w:t>
      </w:r>
      <w:ins w:id="223" w:author="Lucia Mešková" w:date="2024-09-09T14:33:00Z" w16du:dateUtc="2024-09-09T12:33:00Z">
        <w:r w:rsidR="00B041B2" w:rsidRPr="00671F21">
          <w:rPr>
            <w:rFonts w:asciiTheme="majorHAnsi" w:hAnsiTheme="majorHAnsi"/>
            <w:bCs w:val="0"/>
            <w:iCs w:val="0"/>
          </w:rPr>
          <w:t xml:space="preserve">viz </w:t>
        </w:r>
        <w:r w:rsidR="00B041B2" w:rsidRPr="00671F21">
          <w:rPr>
            <w:rFonts w:asciiTheme="majorHAnsi" w:hAnsiTheme="majorHAnsi"/>
            <w:bCs w:val="0"/>
            <w:iCs w:val="0"/>
          </w:rPr>
          <w:fldChar w:fldCharType="begin"/>
        </w:r>
        <w:r w:rsidR="00B041B2" w:rsidRPr="00671F21">
          <w:rPr>
            <w:rFonts w:asciiTheme="majorHAnsi" w:hAnsiTheme="majorHAnsi"/>
            <w:bCs w:val="0"/>
            <w:iCs w:val="0"/>
          </w:rPr>
          <w:instrText xml:space="preserve"> REF _Ref453015023 \r \h  \* MERGEFORMAT </w:instrText>
        </w:r>
      </w:ins>
      <w:r w:rsidR="00B041B2" w:rsidRPr="00671F21">
        <w:rPr>
          <w:rFonts w:asciiTheme="majorHAnsi" w:hAnsiTheme="majorHAnsi"/>
          <w:bCs w:val="0"/>
          <w:iCs w:val="0"/>
        </w:rPr>
      </w:r>
      <w:ins w:id="224" w:author="Lucia Mešková" w:date="2024-09-09T14:33:00Z" w16du:dateUtc="2024-09-09T12:33:00Z">
        <w:r w:rsidR="00B041B2" w:rsidRPr="00671F21">
          <w:rPr>
            <w:rFonts w:asciiTheme="majorHAnsi" w:hAnsiTheme="majorHAnsi"/>
            <w:bCs w:val="0"/>
            <w:iCs w:val="0"/>
          </w:rPr>
          <w:fldChar w:fldCharType="separate"/>
        </w:r>
        <w:r w:rsidR="00B041B2">
          <w:rPr>
            <w:rFonts w:asciiTheme="majorHAnsi" w:hAnsiTheme="majorHAnsi"/>
            <w:bCs w:val="0"/>
            <w:iCs w:val="0"/>
          </w:rPr>
          <w:t>Článek 9.7</w:t>
        </w:r>
        <w:r w:rsidR="00B041B2" w:rsidRPr="00671F21">
          <w:rPr>
            <w:rFonts w:asciiTheme="majorHAnsi" w:hAnsiTheme="majorHAnsi"/>
            <w:bCs w:val="0"/>
            <w:iCs w:val="0"/>
          </w:rPr>
          <w:fldChar w:fldCharType="end"/>
        </w:r>
      </w:ins>
      <w:del w:id="225" w:author="Lucia Mešková" w:date="2024-09-09T14:33:00Z" w16du:dateUtc="2024-09-09T12:33:00Z">
        <w:r w:rsidR="00D127B4" w:rsidRPr="00671F21" w:rsidDel="00B041B2">
          <w:rPr>
            <w:rFonts w:asciiTheme="majorHAnsi" w:hAnsiTheme="majorHAnsi"/>
            <w:bCs w:val="0"/>
            <w:iCs w:val="0"/>
          </w:rPr>
          <w:fldChar w:fldCharType="begin"/>
        </w:r>
        <w:r w:rsidR="00EA4F1B" w:rsidRPr="2F14F256" w:rsidDel="00B041B2">
          <w:rPr>
            <w:rFonts w:asciiTheme="majorHAnsi" w:hAnsiTheme="majorHAnsi"/>
          </w:rPr>
          <w:delInstrText xml:space="preserve"> REF _Ref453015023 \r \h </w:delInstrText>
        </w:r>
        <w:r w:rsidR="00F27368" w:rsidRPr="2F14F256" w:rsidDel="00B041B2">
          <w:rPr>
            <w:rFonts w:asciiTheme="majorHAnsi" w:hAnsiTheme="majorHAnsi"/>
          </w:rPr>
          <w:delInstrText xml:space="preserve"> \* MERGEFORMAT </w:delInstrText>
        </w:r>
        <w:r w:rsidR="00D127B4" w:rsidRPr="00671F21" w:rsidDel="00B041B2">
          <w:rPr>
            <w:rFonts w:asciiTheme="majorHAnsi" w:hAnsiTheme="majorHAnsi"/>
            <w:bCs w:val="0"/>
            <w:iCs w:val="0"/>
          </w:rPr>
        </w:r>
        <w:r w:rsidR="00D127B4" w:rsidRPr="00671F21" w:rsidDel="00B041B2">
          <w:rPr>
            <w:rFonts w:asciiTheme="majorHAnsi" w:hAnsiTheme="majorHAnsi"/>
          </w:rPr>
          <w:fldChar w:fldCharType="separate"/>
        </w:r>
        <w:r w:rsidR="00B24CBE" w:rsidRPr="2F14F256" w:rsidDel="00B041B2">
          <w:delText>￼</w:delText>
        </w:r>
        <w:r w:rsidR="00D127B4" w:rsidRPr="00671F21" w:rsidDel="00B041B2">
          <w:rPr>
            <w:rFonts w:asciiTheme="majorHAnsi" w:hAnsiTheme="majorHAnsi"/>
            <w:bCs w:val="0"/>
            <w:iCs w:val="0"/>
          </w:rPr>
          <w:fldChar w:fldCharType="end"/>
        </w:r>
        <w:r w:rsidR="00EA4F1B" w:rsidRPr="2F14F256" w:rsidDel="00B041B2">
          <w:delText>￼</w:delText>
        </w:r>
      </w:del>
      <w:r w:rsidR="00EA4F1B" w:rsidRPr="2F14F256">
        <w:rPr>
          <w:rFonts w:asciiTheme="majorHAnsi" w:hAnsiTheme="majorHAnsi"/>
        </w:rPr>
        <w:t>),</w:t>
      </w:r>
      <w:r w:rsidR="00D41E62" w:rsidRPr="2F14F256">
        <w:rPr>
          <w:rFonts w:asciiTheme="majorHAnsi" w:hAnsiTheme="majorHAnsi"/>
        </w:rPr>
        <w:t xml:space="preserve"> </w:t>
      </w:r>
      <w:r w:rsidR="008351D9" w:rsidRPr="2F14F256">
        <w:rPr>
          <w:rFonts w:asciiTheme="majorHAnsi" w:hAnsiTheme="majorHAnsi"/>
        </w:rPr>
        <w:t>ESCO</w:t>
      </w:r>
      <w:r w:rsidR="00274647" w:rsidRPr="2F14F256">
        <w:rPr>
          <w:rFonts w:asciiTheme="majorHAnsi" w:hAnsiTheme="majorHAnsi"/>
        </w:rPr>
        <w:t xml:space="preserve"> je</w:t>
      </w:r>
      <w:r w:rsidR="008351D9" w:rsidRPr="2F14F256">
        <w:rPr>
          <w:rFonts w:asciiTheme="majorHAnsi" w:hAnsiTheme="majorHAnsi"/>
        </w:rPr>
        <w:t xml:space="preserve"> povinna uhradit Klientovi smluvní pokutu ve výši </w:t>
      </w:r>
      <w:r w:rsidR="005B7B5E" w:rsidRPr="2F14F256">
        <w:rPr>
          <w:rFonts w:asciiTheme="majorHAnsi" w:hAnsiTheme="majorHAnsi"/>
        </w:rPr>
        <w:t xml:space="preserve">1 </w:t>
      </w:r>
      <w:r w:rsidR="005B1B9C" w:rsidRPr="2F14F256">
        <w:rPr>
          <w:rFonts w:asciiTheme="majorHAnsi" w:hAnsiTheme="majorHAnsi"/>
        </w:rPr>
        <w:t xml:space="preserve">000,- Kč (slovy </w:t>
      </w:r>
      <w:r w:rsidR="005B7B5E" w:rsidRPr="2F14F256">
        <w:rPr>
          <w:rFonts w:asciiTheme="majorHAnsi" w:hAnsiTheme="majorHAnsi"/>
        </w:rPr>
        <w:t xml:space="preserve">jeden </w:t>
      </w:r>
      <w:r w:rsidR="005B1B9C" w:rsidRPr="2F14F256">
        <w:rPr>
          <w:rFonts w:asciiTheme="majorHAnsi" w:hAnsiTheme="majorHAnsi"/>
        </w:rPr>
        <w:t>tisíc</w:t>
      </w:r>
      <w:r w:rsidR="008351D9" w:rsidRPr="2F14F256">
        <w:rPr>
          <w:rFonts w:asciiTheme="majorHAnsi" w:hAnsiTheme="majorHAnsi"/>
        </w:rPr>
        <w:t xml:space="preserve"> korun českých bez DPH), a to za každý případ porušení</w:t>
      </w:r>
      <w:r w:rsidR="005B6DD6" w:rsidRPr="005B6DD6">
        <w:rPr>
          <w:rFonts w:asciiTheme="majorHAnsi" w:hAnsiTheme="majorHAnsi"/>
        </w:rPr>
        <w:t xml:space="preserve"> </w:t>
      </w:r>
      <w:r w:rsidR="005B6DD6" w:rsidRPr="2F14F256">
        <w:rPr>
          <w:rFonts w:asciiTheme="majorHAnsi" w:hAnsiTheme="majorHAnsi"/>
        </w:rPr>
        <w:t xml:space="preserve">a každou hodinu zpoždění v případě závady bránící provozu areálu, nebo za každý den zpoždění v případě ostatních závad. </w:t>
      </w:r>
    </w:p>
    <w:p w14:paraId="29D00CFC" w14:textId="271FFEDF" w:rsidR="001C7BA1" w:rsidRDefault="00C7483E" w:rsidP="00957080">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B24CBE">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60E27E0F" w14:textId="77777777" w:rsidR="00E34B9A" w:rsidRPr="00F27368" w:rsidRDefault="00E34B9A" w:rsidP="00957080">
      <w:pPr>
        <w:pStyle w:val="Nadpis2"/>
        <w:rPr>
          <w:rFonts w:asciiTheme="majorHAnsi" w:hAnsiTheme="majorHAnsi"/>
        </w:rPr>
      </w:pPr>
      <w:bookmarkStart w:id="226"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21942592"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005B6DD6">
        <w:rPr>
          <w:rFonts w:asciiTheme="majorHAnsi" w:hAnsiTheme="majorHAnsi"/>
        </w:rPr>
        <w:t>30</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226"/>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 xml:space="preserve">10% ceny základních investičních opatření </w:t>
      </w:r>
      <w:del w:id="227" w:author="David Kudýn" w:date="2024-07-22T11:18:00Z">
        <w:r w:rsidR="00904FB1" w:rsidDel="00D65B9D">
          <w:rPr>
            <w:rFonts w:asciiTheme="majorHAnsi" w:hAnsiTheme="majorHAnsi"/>
          </w:rPr>
          <w:delText>včetne</w:delText>
        </w:r>
      </w:del>
      <w:ins w:id="228" w:author="David Kudýn" w:date="2024-07-22T11:18:00Z">
        <w:r w:rsidR="00D65B9D">
          <w:rPr>
            <w:rFonts w:asciiTheme="majorHAnsi" w:hAnsiTheme="majorHAnsi"/>
          </w:rPr>
          <w:t>včetně</w:t>
        </w:r>
      </w:ins>
      <w:r w:rsidR="00E11557" w:rsidRPr="00F27368">
        <w:rPr>
          <w:rFonts w:asciiTheme="majorHAnsi" w:hAnsiTheme="majorHAnsi"/>
        </w:rPr>
        <w:t xml:space="preserve"> DPH.</w:t>
      </w:r>
    </w:p>
    <w:p w14:paraId="791F004D" w14:textId="52F1535F" w:rsidR="00BB128E"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1F658258" w14:textId="77777777" w:rsidR="005B6DD6" w:rsidRPr="005B6DD6" w:rsidRDefault="005B6DD6" w:rsidP="005B6DD6">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29" w:name="_Ref238892302"/>
      <w:bookmarkStart w:id="230" w:name="_Toc326523000"/>
      <w:bookmarkStart w:id="231" w:name="_Ref75426144"/>
      <w:r w:rsidRPr="00F27368">
        <w:rPr>
          <w:rFonts w:asciiTheme="majorHAnsi" w:hAnsiTheme="majorHAnsi"/>
        </w:rPr>
        <w:t>Trvání smlouvy</w:t>
      </w:r>
      <w:bookmarkEnd w:id="229"/>
      <w:bookmarkEnd w:id="230"/>
      <w:bookmarkEnd w:id="231"/>
    </w:p>
    <w:p w14:paraId="11C589A3" w14:textId="060284BB" w:rsidR="0069741E" w:rsidRPr="00F27368" w:rsidRDefault="00705D03" w:rsidP="00957080">
      <w:pPr>
        <w:pStyle w:val="Nadpis2"/>
        <w:rPr>
          <w:rFonts w:asciiTheme="majorHAnsi" w:hAnsiTheme="majorHAnsi"/>
        </w:rPr>
      </w:pPr>
      <w:bookmarkStart w:id="232" w:name="_Toc55976994"/>
      <w:r w:rsidRPr="00F27368">
        <w:rPr>
          <w:rFonts w:asciiTheme="majorHAnsi" w:hAnsiTheme="majorHAnsi"/>
        </w:rPr>
        <w:t xml:space="preserve">Tato smlouva zaniká naplněním předmětu a účelu této smlouvy v souladu s harmonogramem realizace </w:t>
      </w:r>
      <w:r w:rsidR="008C7B7B">
        <w:rPr>
          <w:rFonts w:asciiTheme="majorHAnsi" w:hAnsiTheme="majorHAnsi"/>
        </w:rPr>
        <w:t>projektu</w:t>
      </w:r>
      <w:r w:rsidRPr="00F27368">
        <w:rPr>
          <w:rFonts w:asciiTheme="majorHAnsi" w:hAnsiTheme="majorHAnsi"/>
        </w:rPr>
        <w:t xml:space="preserve">.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233" w:name="_Ref442695493"/>
      <w:bookmarkStart w:id="234" w:name="_Ref469102411"/>
      <w:r w:rsidRPr="00F27368">
        <w:rPr>
          <w:rFonts w:asciiTheme="majorHAnsi" w:hAnsiTheme="majorHAnsi"/>
        </w:rPr>
        <w:t>písemným odstoupením</w:t>
      </w:r>
      <w:bookmarkEnd w:id="233"/>
      <w:bookmarkEnd w:id="234"/>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235" w:name="_Ref530573793"/>
      <w:r w:rsidRPr="00367DB3">
        <w:rPr>
          <w:rFonts w:asciiTheme="majorHAnsi" w:hAnsiTheme="majorHAnsi"/>
        </w:rPr>
        <w:t>Každá ze smluvních stran je oprávněna odstoupit od této smlouvy</w:t>
      </w:r>
      <w:bookmarkEnd w:id="232"/>
      <w:r w:rsidRPr="00367DB3">
        <w:rPr>
          <w:rFonts w:asciiTheme="majorHAnsi" w:hAnsiTheme="majorHAnsi"/>
        </w:rPr>
        <w:t>:</w:t>
      </w:r>
      <w:bookmarkEnd w:id="235"/>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236" w:name="_Ref238892284"/>
      <w:r w:rsidRPr="00F27368">
        <w:rPr>
          <w:rFonts w:asciiTheme="majorHAnsi" w:hAnsiTheme="majorHAnsi"/>
        </w:rPr>
        <w:t>v případě, že druhá smluvní strana podstatným způsobem porušila svoji smluvní nebo zákonnou povinnost.</w:t>
      </w:r>
      <w:bookmarkEnd w:id="236"/>
    </w:p>
    <w:p w14:paraId="4907D8A0" w14:textId="48E17B18" w:rsidR="00706BC7" w:rsidRPr="00FB2824" w:rsidRDefault="00706BC7" w:rsidP="00706BC7">
      <w:pPr>
        <w:pStyle w:val="Nadpis2"/>
        <w:rPr>
          <w:rFonts w:asciiTheme="majorHAnsi" w:hAnsiTheme="majorHAnsi"/>
        </w:rPr>
      </w:pPr>
      <w:r w:rsidRPr="00FB2824">
        <w:rPr>
          <w:rFonts w:asciiTheme="majorHAnsi" w:hAnsiTheme="majorHAnsi"/>
        </w:rPr>
        <w:t>Klient je oprávněn odstoupit od této smlouvy také v případě, kdy by z</w:t>
      </w:r>
      <w:r w:rsidRPr="00901EB3">
        <w:rPr>
          <w:rFonts w:asciiTheme="majorHAnsi" w:hAnsiTheme="majorHAnsi"/>
        </w:rPr>
        <w:t> jak</w:t>
      </w:r>
      <w:r w:rsidRPr="00E24181">
        <w:rPr>
          <w:rFonts w:asciiTheme="majorHAnsi" w:hAnsiTheme="majorHAnsi"/>
        </w:rPr>
        <w:t xml:space="preserve">éhokoli důvodu po </w:t>
      </w:r>
      <w:r w:rsidR="00B24CBE" w:rsidRPr="00E24181">
        <w:rPr>
          <w:rFonts w:asciiTheme="majorHAnsi" w:hAnsiTheme="majorHAnsi"/>
        </w:rPr>
        <w:t>podpis</w:t>
      </w:r>
      <w:r w:rsidR="00B24CBE">
        <w:rPr>
          <w:rFonts w:asciiTheme="majorHAnsi" w:hAnsiTheme="majorHAnsi"/>
        </w:rPr>
        <w:t>u</w:t>
      </w:r>
      <w:r w:rsidR="00B24CBE" w:rsidRPr="00E24181">
        <w:rPr>
          <w:rFonts w:asciiTheme="majorHAnsi" w:hAnsiTheme="majorHAnsi"/>
        </w:rPr>
        <w:t xml:space="preserve"> </w:t>
      </w:r>
      <w:r w:rsidRPr="00E24181">
        <w:rPr>
          <w:rFonts w:asciiTheme="majorHAnsi" w:hAnsiTheme="majorHAnsi"/>
        </w:rPr>
        <w:t>této smlouvy</w:t>
      </w:r>
      <w:r>
        <w:rPr>
          <w:rFonts w:asciiTheme="majorHAnsi" w:hAnsiTheme="majorHAnsi"/>
        </w:rPr>
        <w:t xml:space="preserve"> </w:t>
      </w:r>
      <w:r w:rsidRPr="00FB2824">
        <w:rPr>
          <w:rFonts w:asciiTheme="majorHAnsi" w:hAnsiTheme="majorHAnsi"/>
        </w:rPr>
        <w:t>došlo ke ztrátě možnosti financovaní smlouvy z dotace (i z části)</w:t>
      </w:r>
      <w:r>
        <w:rPr>
          <w:rFonts w:asciiTheme="majorHAnsi" w:hAnsiTheme="majorHAnsi"/>
        </w:rPr>
        <w:t>. Na vypořádaní plnění</w:t>
      </w:r>
      <w:r w:rsidR="00B24CBE">
        <w:rPr>
          <w:rFonts w:asciiTheme="majorHAnsi" w:hAnsiTheme="majorHAnsi"/>
        </w:rPr>
        <w:t xml:space="preserve"> se</w:t>
      </w:r>
      <w:r>
        <w:rPr>
          <w:rFonts w:asciiTheme="majorHAnsi" w:hAnsiTheme="majorHAnsi"/>
        </w:rPr>
        <w:t xml:space="preserve"> v tomhle případě uplatní </w:t>
      </w:r>
      <w:r>
        <w:rPr>
          <w:rFonts w:asciiTheme="majorHAnsi" w:hAnsiTheme="majorHAnsi"/>
        </w:rPr>
        <w:fldChar w:fldCharType="begin"/>
      </w:r>
      <w:r>
        <w:rPr>
          <w:rFonts w:asciiTheme="majorHAnsi" w:hAnsiTheme="majorHAnsi"/>
        </w:rPr>
        <w:instrText xml:space="preserve"> REF _Ref75426144 \r \h </w:instrText>
      </w:r>
      <w:r>
        <w:rPr>
          <w:rFonts w:asciiTheme="majorHAnsi" w:hAnsiTheme="majorHAnsi"/>
        </w:rPr>
      </w:r>
      <w:r>
        <w:rPr>
          <w:rFonts w:asciiTheme="majorHAnsi" w:hAnsiTheme="majorHAnsi"/>
        </w:rPr>
        <w:fldChar w:fldCharType="separate"/>
      </w:r>
      <w:r w:rsidR="00B24CBE">
        <w:rPr>
          <w:rFonts w:asciiTheme="majorHAnsi" w:hAnsiTheme="majorHAnsi"/>
        </w:rPr>
        <w:t>Článek 38</w:t>
      </w:r>
      <w:r>
        <w:rPr>
          <w:rFonts w:asciiTheme="majorHAnsi" w:hAnsiTheme="majorHAnsi"/>
        </w:rPr>
        <w:fldChar w:fldCharType="end"/>
      </w:r>
      <w:r>
        <w:rPr>
          <w:rFonts w:asciiTheme="majorHAnsi" w:hAnsiTheme="majorHAnsi"/>
        </w:rPr>
        <w:t xml:space="preserve">, bod </w:t>
      </w:r>
      <w:r>
        <w:rPr>
          <w:rFonts w:asciiTheme="majorHAnsi" w:hAnsiTheme="majorHAnsi"/>
        </w:rPr>
        <w:fldChar w:fldCharType="begin"/>
      </w:r>
      <w:r>
        <w:rPr>
          <w:rFonts w:asciiTheme="majorHAnsi" w:hAnsiTheme="majorHAnsi"/>
        </w:rPr>
        <w:instrText xml:space="preserve"> REF _Ref75426134 \r \h </w:instrText>
      </w:r>
      <w:r>
        <w:rPr>
          <w:rFonts w:asciiTheme="majorHAnsi" w:hAnsiTheme="majorHAnsi"/>
        </w:rPr>
      </w:r>
      <w:r>
        <w:rPr>
          <w:rFonts w:asciiTheme="majorHAnsi" w:hAnsiTheme="majorHAnsi"/>
        </w:rPr>
        <w:fldChar w:fldCharType="separate"/>
      </w:r>
      <w:r w:rsidR="00B24CBE">
        <w:rPr>
          <w:rFonts w:asciiTheme="majorHAnsi" w:hAnsiTheme="majorHAnsi"/>
        </w:rPr>
        <w:t>7</w:t>
      </w:r>
      <w:r>
        <w:rPr>
          <w:rFonts w:asciiTheme="majorHAnsi" w:hAnsiTheme="majorHAnsi"/>
        </w:rPr>
        <w:fldChar w:fldCharType="end"/>
      </w:r>
      <w:r>
        <w:rPr>
          <w:rFonts w:asciiTheme="majorHAnsi" w:hAnsiTheme="majorHAnsi"/>
        </w:rPr>
        <w:t>)</w:t>
      </w:r>
      <w:r w:rsidRPr="00082EDD">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_Ref75426132 \r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níže.</w:t>
      </w:r>
    </w:p>
    <w:p w14:paraId="6175DC6D" w14:textId="02363D8D"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237"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237"/>
    </w:p>
    <w:p w14:paraId="5A16CB45" w14:textId="16E8F940" w:rsidR="00184CCF" w:rsidRPr="001E17FB" w:rsidRDefault="00F81353" w:rsidP="00F30234">
      <w:pPr>
        <w:pStyle w:val="Nadpis5"/>
        <w:numPr>
          <w:ilvl w:val="0"/>
          <w:numId w:val="31"/>
        </w:numPr>
        <w:ind w:left="964" w:hanging="567"/>
        <w:rPr>
          <w:rFonts w:asciiTheme="majorHAnsi" w:hAnsiTheme="majorHAnsi"/>
        </w:rPr>
      </w:pPr>
      <w:bookmarkStart w:id="238"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w:t>
      </w:r>
      <w:r w:rsidR="00017EEE" w:rsidRPr="001E17FB">
        <w:rPr>
          <w:rFonts w:asciiTheme="majorHAnsi" w:hAnsiTheme="majorHAnsi"/>
        </w:rPr>
        <w:t xml:space="preserve">stanovení této ceny bude zpracován </w:t>
      </w:r>
      <w:r w:rsidR="004334EC" w:rsidRPr="001E17FB">
        <w:rPr>
          <w:rFonts w:asciiTheme="majorHAnsi" w:hAnsiTheme="majorHAnsi"/>
        </w:rPr>
        <w:t>znalecký</w:t>
      </w:r>
      <w:r w:rsidR="00017EEE" w:rsidRPr="001E17FB">
        <w:rPr>
          <w:rFonts w:asciiTheme="majorHAnsi" w:hAnsiTheme="majorHAnsi"/>
        </w:rPr>
        <w:t xml:space="preserve"> posudek</w:t>
      </w:r>
      <w:r w:rsidR="004334EC" w:rsidRPr="001E17FB">
        <w:rPr>
          <w:rFonts w:asciiTheme="majorHAnsi" w:hAnsiTheme="majorHAnsi"/>
        </w:rPr>
        <w:t>,</w:t>
      </w:r>
      <w:r w:rsidR="00017EEE" w:rsidRPr="001E17FB">
        <w:rPr>
          <w:rFonts w:asciiTheme="majorHAnsi" w:hAnsiTheme="majorHAnsi"/>
        </w:rPr>
        <w:t xml:space="preserve"> na jehož úhradu a výběr zpracovatele bude přiměřeně uplatněn </w:t>
      </w:r>
      <w:r w:rsidR="003924D6" w:rsidRPr="001E17FB">
        <w:rPr>
          <w:rFonts w:asciiTheme="majorHAnsi" w:hAnsiTheme="majorHAnsi"/>
        </w:rPr>
        <w:fldChar w:fldCharType="begin"/>
      </w:r>
      <w:r w:rsidR="003924D6" w:rsidRPr="001E17FB">
        <w:rPr>
          <w:rFonts w:asciiTheme="majorHAnsi" w:hAnsiTheme="majorHAnsi"/>
        </w:rPr>
        <w:instrText xml:space="preserve"> REF _Ref330840001 \r \h </w:instrText>
      </w:r>
      <w:r w:rsidR="0060782C" w:rsidRPr="001E17FB">
        <w:rPr>
          <w:rFonts w:asciiTheme="majorHAnsi" w:hAnsiTheme="majorHAnsi"/>
        </w:rPr>
        <w:instrText xml:space="preserve"> \* MERGEFORMAT </w:instrText>
      </w:r>
      <w:r w:rsidR="003924D6" w:rsidRPr="001E17FB">
        <w:rPr>
          <w:rFonts w:asciiTheme="majorHAnsi" w:hAnsiTheme="majorHAnsi"/>
        </w:rPr>
      </w:r>
      <w:r w:rsidR="003924D6" w:rsidRPr="001E17FB">
        <w:rPr>
          <w:rFonts w:asciiTheme="majorHAnsi" w:hAnsiTheme="majorHAnsi"/>
        </w:rPr>
        <w:fldChar w:fldCharType="separate"/>
      </w:r>
      <w:r w:rsidR="00B24CBE">
        <w:rPr>
          <w:rFonts w:asciiTheme="majorHAnsi" w:hAnsiTheme="majorHAnsi"/>
        </w:rPr>
        <w:t>Článek 39.3</w:t>
      </w:r>
      <w:r w:rsidR="003924D6" w:rsidRPr="001E17FB">
        <w:rPr>
          <w:rFonts w:asciiTheme="majorHAnsi" w:hAnsiTheme="majorHAnsi"/>
        </w:rPr>
        <w:fldChar w:fldCharType="end"/>
      </w:r>
      <w:bookmarkEnd w:id="238"/>
      <w:r w:rsidR="0043554F">
        <w:rPr>
          <w:rFonts w:asciiTheme="majorHAnsi" w:hAnsiTheme="majorHAnsi"/>
        </w:rPr>
        <w:t>;</w:t>
      </w:r>
      <w:r w:rsidR="00586DB0">
        <w:rPr>
          <w:rFonts w:asciiTheme="majorHAnsi" w:hAnsiTheme="majorHAnsi"/>
        </w:rPr>
        <w:t xml:space="preserve"> </w:t>
      </w:r>
      <w:r w:rsidR="0043554F" w:rsidRP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Default="00EC3CFA" w:rsidP="00F3023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0043554F" w:rsidRP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002D66E2" w:rsidRPr="001E17FB">
        <w:rPr>
          <w:rFonts w:asciiTheme="majorHAnsi" w:hAnsiTheme="majorHAnsi"/>
        </w:rPr>
        <w:t>všech pohledávek</w:t>
      </w:r>
      <w:r w:rsidR="002D66E2">
        <w:rPr>
          <w:rFonts w:asciiTheme="majorHAnsi" w:hAnsiTheme="majorHAnsi"/>
        </w:rPr>
        <w:t xml:space="preserve"> </w:t>
      </w:r>
      <w:r w:rsidR="002D66E2" w:rsidRPr="001E17FB">
        <w:rPr>
          <w:rFonts w:asciiTheme="majorHAnsi" w:hAnsiTheme="majorHAnsi"/>
        </w:rPr>
        <w:t xml:space="preserve">na které měl nárok </w:t>
      </w:r>
      <w:r w:rsidR="002D66E2" w:rsidRPr="0043554F">
        <w:rPr>
          <w:rFonts w:asciiTheme="majorHAnsi" w:hAnsiTheme="majorHAnsi"/>
        </w:rPr>
        <w:t>podle této smlouvy do okamžiku odstoupení</w:t>
      </w:r>
      <w:r w:rsidR="002D66E2">
        <w:rPr>
          <w:rFonts w:asciiTheme="majorHAnsi" w:hAnsiTheme="majorHAnsi"/>
        </w:rPr>
        <w:t xml:space="preserve"> zvýšeny o sanační </w:t>
      </w:r>
      <w:r w:rsidR="002D66E2" w:rsidRPr="00932822">
        <w:rPr>
          <w:rFonts w:asciiTheme="majorHAnsi" w:hAnsiTheme="majorHAnsi"/>
        </w:rPr>
        <w:t>náklady (</w:t>
      </w:r>
      <w:r w:rsidR="002D66E2">
        <w:rPr>
          <w:rFonts w:asciiTheme="majorHAnsi" w:hAnsiTheme="majorHAnsi"/>
        </w:rPr>
        <w:t>včetně všech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opatření jako i zvýšených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provoz</w:t>
      </w:r>
      <w:r w:rsidR="002D66E2" w:rsidRPr="00932822">
        <w:rPr>
          <w:rFonts w:asciiTheme="majorHAnsi" w:hAnsiTheme="majorHAnsi"/>
        </w:rPr>
        <w:t xml:space="preserve"> a údržbu </w:t>
      </w:r>
      <w:r w:rsidR="002D66E2">
        <w:rPr>
          <w:rFonts w:asciiTheme="majorHAnsi" w:hAnsiTheme="majorHAnsi"/>
        </w:rPr>
        <w:t>opatření</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porušení</w:t>
      </w:r>
      <w:r w:rsidR="002D66E2" w:rsidRPr="00932822">
        <w:rPr>
          <w:rFonts w:asciiTheme="majorHAnsi" w:hAnsiTheme="majorHAnsi"/>
        </w:rPr>
        <w:t xml:space="preserve"> povinností </w:t>
      </w:r>
      <w:r w:rsidR="002D66E2">
        <w:rPr>
          <w:rFonts w:asciiTheme="majorHAnsi" w:hAnsiTheme="majorHAnsi"/>
        </w:rPr>
        <w:t>ESCO nebo</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předčasného ukončení smlouvy</w:t>
      </w:r>
      <w:r w:rsidR="002D66E2" w:rsidRPr="0093282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00B91EB1" w:rsidRPr="00F27368">
        <w:rPr>
          <w:rFonts w:asciiTheme="majorHAnsi" w:hAnsiTheme="majorHAnsi"/>
        </w:rPr>
        <w:t>ů</w:t>
      </w:r>
      <w:r w:rsidR="00B91EB1">
        <w:rPr>
          <w:rFonts w:asciiTheme="majorHAnsi" w:hAnsiTheme="majorHAnsi"/>
        </w:rPr>
        <w:t>vodně očekávatelné nedosažené úspory náklad</w:t>
      </w:r>
      <w:r w:rsidR="00B91EB1" w:rsidRPr="00F27368">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00586DB0" w:rsidRPr="00F27368">
        <w:rPr>
          <w:rFonts w:asciiTheme="majorHAnsi" w:hAnsiTheme="majorHAnsi"/>
        </w:rPr>
        <w:t>ů</w:t>
      </w:r>
      <w:r w:rsidR="00586DB0">
        <w:rPr>
          <w:rFonts w:asciiTheme="majorHAnsi" w:hAnsiTheme="majorHAnsi"/>
        </w:rPr>
        <w:t>vodně očekávatelné nedosažené úspory náklad</w:t>
      </w:r>
      <w:r w:rsidR="00586DB0" w:rsidRPr="00F27368">
        <w:rPr>
          <w:rFonts w:asciiTheme="majorHAnsi" w:hAnsiTheme="majorHAnsi"/>
        </w:rPr>
        <w:t>ů</w:t>
      </w:r>
      <w:r w:rsidR="00586DB0">
        <w:rPr>
          <w:rFonts w:asciiTheme="majorHAnsi" w:hAnsiTheme="majorHAnsi"/>
        </w:rPr>
        <w:t xml:space="preserve"> do konce období garance určenou znalcem</w:t>
      </w:r>
      <w:r w:rsidR="001E17FB" w:rsidRPr="001E17FB">
        <w:rPr>
          <w:rFonts w:asciiTheme="majorHAnsi" w:hAnsiTheme="majorHAnsi"/>
        </w:rPr>
        <w:t>;</w:t>
      </w:r>
    </w:p>
    <w:p w14:paraId="10F7EDA7" w14:textId="77969598" w:rsidR="00B91EB1" w:rsidRPr="00586DB0" w:rsidRDefault="00B91EB1" w:rsidP="00B91EB1">
      <w:pPr>
        <w:pStyle w:val="Nadpis5"/>
        <w:numPr>
          <w:ilvl w:val="0"/>
          <w:numId w:val="31"/>
        </w:numPr>
        <w:ind w:left="964" w:hanging="567"/>
      </w:pPr>
      <w:r w:rsidRPr="001E17FB">
        <w:rPr>
          <w:rFonts w:asciiTheme="majorHAnsi" w:hAnsiTheme="majorHAnsi"/>
        </w:rPr>
        <w:lastRenderedPageBreak/>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00586DB0" w:rsidRPr="00586DB0">
        <w:rPr>
          <w:rFonts w:asciiTheme="majorHAnsi" w:hAnsiTheme="majorHAnsi"/>
        </w:rPr>
        <w:t xml:space="preserve"> </w:t>
      </w:r>
      <w:r w:rsidR="00586DB0">
        <w:rPr>
          <w:rFonts w:asciiTheme="majorHAnsi" w:hAnsiTheme="majorHAnsi"/>
        </w:rPr>
        <w:t>tak také o výši d</w:t>
      </w:r>
      <w:r w:rsidR="00586DB0" w:rsidRPr="00F27368">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1E17FB">
        <w:rPr>
          <w:rFonts w:asciiTheme="majorHAnsi" w:hAnsiTheme="majorHAnsi"/>
        </w:rPr>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14:paraId="1B16116A" w14:textId="752CF534" w:rsidR="00E1046D" w:rsidRPr="00B91EB1" w:rsidRDefault="00F81353" w:rsidP="00957080">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14:paraId="58C7C559" w14:textId="77777777" w:rsidR="0043554F" w:rsidRPr="00B91EB1" w:rsidRDefault="0043554F" w:rsidP="00586DB0">
      <w:pPr>
        <w:pStyle w:val="Nadpis2"/>
        <w:numPr>
          <w:ilvl w:val="0"/>
          <w:numId w:val="0"/>
        </w:numPr>
        <w:ind w:left="426"/>
        <w:rPr>
          <w:rFonts w:asciiTheme="majorHAnsi" w:hAnsiTheme="majorHAnsi"/>
        </w:rPr>
      </w:pP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39" w:name="_Toc326523001"/>
      <w:bookmarkStart w:id="240" w:name="_Ref84498881"/>
      <w:r w:rsidRPr="00F27368">
        <w:rPr>
          <w:rFonts w:asciiTheme="majorHAnsi" w:hAnsiTheme="majorHAnsi"/>
        </w:rPr>
        <w:t>Řešení sporů</w:t>
      </w:r>
      <w:bookmarkEnd w:id="239"/>
      <w:bookmarkEnd w:id="240"/>
    </w:p>
    <w:p w14:paraId="7BF674E9" w14:textId="77777777" w:rsidR="00F81353" w:rsidRPr="00F27368" w:rsidRDefault="00F81353" w:rsidP="00957080">
      <w:pPr>
        <w:pStyle w:val="Nadpis2"/>
        <w:rPr>
          <w:rFonts w:asciiTheme="majorHAnsi" w:hAnsiTheme="majorHAnsi"/>
        </w:rPr>
      </w:pPr>
      <w:bookmarkStart w:id="241"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42" w:name="_Ref510191456"/>
      <w:bookmarkStart w:id="243" w:name="_Ref510191603"/>
      <w:r w:rsidRPr="00F27368">
        <w:rPr>
          <w:rFonts w:asciiTheme="majorHAnsi" w:hAnsiTheme="majorHAnsi"/>
        </w:rPr>
        <w:t>oprávněných osob, příp. statutárních orgánů či jeho členů.</w:t>
      </w:r>
      <w:bookmarkEnd w:id="241"/>
    </w:p>
    <w:p w14:paraId="38F00D93" w14:textId="3C26339C" w:rsidR="00F81353" w:rsidRPr="00F27368" w:rsidRDefault="00F81353" w:rsidP="00957080">
      <w:pPr>
        <w:pStyle w:val="Nadpis2"/>
        <w:rPr>
          <w:rFonts w:asciiTheme="majorHAnsi" w:hAnsiTheme="majorHAnsi"/>
        </w:rPr>
      </w:pPr>
      <w:bookmarkStart w:id="244" w:name="_Ref152651880"/>
      <w:bookmarkStart w:id="245"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244"/>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323389BE"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246"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246"/>
    </w:p>
    <w:p w14:paraId="09655249" w14:textId="59BD3BA4" w:rsidR="00B40C29" w:rsidRPr="00F27368" w:rsidRDefault="006D79BA" w:rsidP="00A2287F">
      <w:pPr>
        <w:pStyle w:val="Nadpis2"/>
        <w:rPr>
          <w:rFonts w:asciiTheme="majorHAnsi" w:hAnsiTheme="majorHAnsi"/>
        </w:rPr>
      </w:pPr>
      <w:bookmarkStart w:id="247" w:name="_Ref333918836"/>
      <w:bookmarkStart w:id="248" w:name="_Ref453014381"/>
      <w:bookmarkEnd w:id="242"/>
      <w:bookmarkEnd w:id="243"/>
      <w:bookmarkEnd w:id="245"/>
      <w:r w:rsidRPr="00F27368" w:rsidDel="006D79BA">
        <w:rPr>
          <w:rFonts w:asciiTheme="majorHAnsi" w:hAnsiTheme="majorHAnsi"/>
        </w:rPr>
        <w:t xml:space="preserve"> </w:t>
      </w:r>
      <w:bookmarkEnd w:id="247"/>
      <w:bookmarkEnd w:id="248"/>
      <w:r w:rsidR="006E53D4" w:rsidRPr="00F27368">
        <w:rPr>
          <w:rStyle w:val="Zvraznenie"/>
          <w:rFonts w:asciiTheme="majorHAnsi" w:hAnsiTheme="majorHAnsi"/>
          <w:i w:val="0"/>
        </w:rPr>
        <w:t xml:space="preserve">Nedojde-li ke smírnému vyřešení sporů mezi smluvními stranami postupem podle </w:t>
      </w:r>
      <w:r w:rsidR="00B40838" w:rsidRPr="003F0D80">
        <w:rPr>
          <w:rStyle w:val="Zvraznenie"/>
        </w:rPr>
        <w:fldChar w:fldCharType="begin"/>
      </w:r>
      <w:r w:rsidR="00B40838" w:rsidRPr="003F0D80">
        <w:rPr>
          <w:rStyle w:val="Zvraznenie"/>
        </w:rPr>
        <w:instrText xml:space="preserve"> REF _Ref152650910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39.1</w:t>
      </w:r>
      <w:r w:rsidR="00B40838" w:rsidRPr="003F0D80">
        <w:rPr>
          <w:rStyle w:val="Zvraznenie"/>
        </w:rPr>
        <w:fldChar w:fldCharType="end"/>
      </w:r>
      <w:r w:rsidR="006E53D4" w:rsidRPr="00E24181">
        <w:rPr>
          <w:rStyle w:val="Zvraznenie"/>
          <w:rFonts w:asciiTheme="majorHAnsi" w:hAnsiTheme="majorHAnsi"/>
          <w:i w:val="0"/>
        </w:rPr>
        <w:t xml:space="preserve"> až </w:t>
      </w:r>
      <w:r w:rsidR="00B40838" w:rsidRPr="003F0D80">
        <w:rPr>
          <w:rStyle w:val="Zvraznenie"/>
        </w:rPr>
        <w:fldChar w:fldCharType="begin"/>
      </w:r>
      <w:r w:rsidR="00B40838" w:rsidRPr="003F0D80">
        <w:rPr>
          <w:rStyle w:val="Zvraznenie"/>
        </w:rPr>
        <w:instrText xml:space="preserve"> REF _Ref330840001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39.3</w:t>
      </w:r>
      <w:r w:rsidR="00B40838" w:rsidRPr="003F0D80">
        <w:rPr>
          <w:rStyle w:val="Zvraznenie"/>
        </w:rPr>
        <w:fldChar w:fldCharType="end"/>
      </w:r>
      <w:r w:rsidR="006E53D4" w:rsidRPr="00E24181">
        <w:rPr>
          <w:rStyle w:val="Zvraznenie"/>
          <w:rFonts w:asciiTheme="majorHAnsi" w:hAnsiTheme="majorHAnsi"/>
          <w:i w:val="0"/>
        </w:rPr>
        <w:t>,</w:t>
      </w:r>
      <w:r w:rsidR="006E53D4" w:rsidRPr="00F27368">
        <w:rPr>
          <w:rStyle w:val="Zvraznenie"/>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lastRenderedPageBreak/>
        <w:br/>
      </w:r>
      <w:bookmarkStart w:id="249" w:name="_Toc326523002"/>
      <w:r w:rsidRPr="00F27368">
        <w:rPr>
          <w:rFonts w:asciiTheme="majorHAnsi" w:hAnsiTheme="majorHAnsi"/>
        </w:rPr>
        <w:t>Závěrečná ustanovení</w:t>
      </w:r>
      <w:bookmarkEnd w:id="249"/>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250"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250"/>
    </w:p>
    <w:p w14:paraId="0C23BFB0" w14:textId="3CEB02BA"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6BF88EB3" w14:textId="6626A91C"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57042488" w14:textId="01046FA1" w:rsidR="00936650" w:rsidRDefault="00936650" w:rsidP="00936650">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38727F19" w:rsidR="004E1C23" w:rsidRPr="00936650" w:rsidRDefault="004E1C23" w:rsidP="00936650">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 xml:space="preserve">a administrace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 xml:space="preserve">je spolufinancována z Programu EU Horizont 2020 z finančního nástroje ELENA Evropské investiční banky. Spolufinancování se netýká samotné realizace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a spolufinancování opatření</w:t>
      </w:r>
      <w:r>
        <w:rPr>
          <w:rFonts w:asciiTheme="majorHAnsi" w:hAnsiTheme="majorHAnsi"/>
        </w:rPr>
        <w:t>.</w:t>
      </w:r>
    </w:p>
    <w:p w14:paraId="2213AEFF" w14:textId="77777777" w:rsidR="00936650" w:rsidRPr="00936650" w:rsidRDefault="00936650" w:rsidP="00936650">
      <w:pPr>
        <w:pStyle w:val="Nadpis2"/>
        <w:rPr>
          <w:rFonts w:asciiTheme="majorHAnsi" w:hAnsiTheme="majorHAnsi"/>
        </w:rPr>
      </w:pPr>
      <w:r w:rsidRPr="00936650">
        <w:rPr>
          <w:rFonts w:asciiTheme="majorHAnsi" w:hAnsiTheme="majorHAnsi"/>
        </w:rPr>
        <w:t xml:space="preserve">Uzavření této smlouvy schválila Rada Středočeského kraje dne </w:t>
      </w:r>
      <w:r w:rsidRPr="005A757B">
        <w:rPr>
          <w:rFonts w:asciiTheme="majorHAnsi" w:hAnsiTheme="majorHAnsi"/>
          <w:highlight w:val="cyan"/>
        </w:rPr>
        <w:t>doplní Klient</w:t>
      </w:r>
      <w:r w:rsidRPr="00936650">
        <w:rPr>
          <w:rFonts w:asciiTheme="majorHAnsi" w:hAnsiTheme="majorHAnsi"/>
        </w:rPr>
        <w:t>.</w:t>
      </w:r>
    </w:p>
    <w:p w14:paraId="6402428D" w14:textId="77777777" w:rsidR="00936650" w:rsidRPr="000B4532" w:rsidRDefault="00936650" w:rsidP="005A757B">
      <w:pPr>
        <w:pStyle w:val="Nadpis2"/>
        <w:numPr>
          <w:ilvl w:val="0"/>
          <w:numId w:val="0"/>
        </w:numPr>
        <w:ind w:left="426"/>
        <w:rPr>
          <w:rFonts w:asciiTheme="majorHAnsi" w:hAnsiTheme="majorHAnsi"/>
        </w:rPr>
      </w:pP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lastRenderedPageBreak/>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1B82C48A"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 xml:space="preserve">Harmonogram realizace </w:t>
      </w:r>
      <w:r w:rsidR="008C7B7B">
        <w:rPr>
          <w:rFonts w:asciiTheme="majorHAnsi" w:hAnsiTheme="majorHAnsi"/>
        </w:rPr>
        <w:t>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6079B24B" w14:textId="0AA638F2" w:rsidR="008D2E1B" w:rsidRDefault="008D2E1B" w:rsidP="008D2E1B">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4B89C339" w:rsidR="002553F8" w:rsidRPr="00F27368" w:rsidRDefault="002553F8" w:rsidP="006B6AF0">
            <w:pPr>
              <w:rPr>
                <w:rFonts w:asciiTheme="majorHAnsi" w:hAnsiTheme="majorHAnsi"/>
              </w:rPr>
            </w:pP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3910B8B7" w:rsidR="002553F8" w:rsidRPr="00F27368" w:rsidRDefault="002553F8" w:rsidP="006B6AF0">
            <w:pPr>
              <w:rPr>
                <w:rFonts w:asciiTheme="majorHAnsi" w:hAnsiTheme="majorHAnsi"/>
              </w:rPr>
            </w:pPr>
          </w:p>
        </w:tc>
      </w:tr>
    </w:tbl>
    <w:p w14:paraId="620309BA" w14:textId="446D3E55" w:rsidR="002553F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3D71C2A4" w14:textId="1F75DF84" w:rsidR="009215DA"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 xml:space="preserve">elektronický podpis osoby oprávněné jednat jménem </w:t>
            </w:r>
            <w:r>
              <w:rPr>
                <w:rFonts w:asciiTheme="majorHAnsi" w:eastAsia="Arial" w:hAnsiTheme="majorHAnsi" w:cs="Arial"/>
                <w:bCs/>
                <w:szCs w:val="22"/>
              </w:rPr>
              <w:t>ESCO</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F27368" w:rsidRDefault="00F81353" w:rsidP="00BF3B54">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25C7E" w14:textId="77777777" w:rsidR="0006764C" w:rsidRDefault="0006764C">
      <w:r>
        <w:separator/>
      </w:r>
    </w:p>
  </w:endnote>
  <w:endnote w:type="continuationSeparator" w:id="0">
    <w:p w14:paraId="6550AE3D" w14:textId="77777777" w:rsidR="0006764C" w:rsidRDefault="0006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0A505" w14:textId="77777777" w:rsidR="0006764C" w:rsidRDefault="0006764C">
      <w:r>
        <w:separator/>
      </w:r>
    </w:p>
  </w:footnote>
  <w:footnote w:type="continuationSeparator" w:id="0">
    <w:p w14:paraId="082D2AF1" w14:textId="77777777" w:rsidR="0006764C" w:rsidRDefault="00067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0138" w14:textId="1DDF58B5" w:rsidR="00934131" w:rsidRPr="00C34EB4" w:rsidRDefault="00396DC6" w:rsidP="00586DB0">
    <w:pPr>
      <w:pStyle w:val="Hlavika"/>
      <w:pBdr>
        <w:bottom w:val="none" w:sz="0" w:space="0" w:color="auto"/>
      </w:pBdr>
      <w:jc w:val="left"/>
      <w:rPr>
        <w:rFonts w:cs="Arial"/>
        <w:i w:val="0"/>
        <w:sz w:val="20"/>
        <w:szCs w:val="20"/>
      </w:rPr>
    </w:pPr>
    <w:r>
      <w:rPr>
        <w:noProof/>
      </w:rPr>
      <w:drawing>
        <wp:inline distT="0" distB="0" distL="0" distR="0" wp14:anchorId="1C5AD100" wp14:editId="6310BE25">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150100"/>
    <w:multiLevelType w:val="multilevel"/>
    <w:tmpl w:val="5A26F09E"/>
    <w:styleLink w:val="Aktulnseznam2"/>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068" w:hanging="360"/>
      </w:pPr>
    </w:lvl>
    <w:lvl w:ilvl="2">
      <w:start w:val="1"/>
      <w:numFmt w:val="lowerRoman"/>
      <w:lvlText w:val="%3."/>
      <w:lvlJc w:val="right"/>
      <w:pPr>
        <w:ind w:left="131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671445"/>
    <w:multiLevelType w:val="multilevel"/>
    <w:tmpl w:val="8CD2EAD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D04763"/>
    <w:multiLevelType w:val="multilevel"/>
    <w:tmpl w:val="89D40ED6"/>
    <w:lvl w:ilvl="0">
      <w:start w:val="1"/>
      <w:numFmt w:val="decimal"/>
      <w:suff w:val="nothing"/>
      <w:lvlText w:val="Článek %1."/>
      <w:lvlJc w:val="left"/>
      <w:pPr>
        <w:ind w:left="4254" w:firstLine="0"/>
      </w:pPr>
      <w:rPr>
        <w:rFonts w:asciiTheme="majorHAnsi" w:hAnsiTheme="majorHAnsi" w:hint="default"/>
        <w:b/>
        <w:i w:val="0"/>
        <w:color w:val="auto"/>
        <w:sz w:val="24"/>
      </w:rPr>
    </w:lvl>
    <w:lvl w:ilvl="1">
      <w:start w:val="1"/>
      <w:numFmt w:val="decimal"/>
      <w:lvlText w:val="%2."/>
      <w:lvlJc w:val="left"/>
      <w:pPr>
        <w:tabs>
          <w:tab w:val="num" w:pos="4367"/>
        </w:tabs>
        <w:ind w:left="4367" w:hanging="397"/>
      </w:pPr>
      <w:rPr>
        <w:rFonts w:asciiTheme="majorHAnsi" w:hAnsiTheme="majorHAnsi" w:hint="default"/>
        <w:b w:val="0"/>
        <w:bCs w:val="0"/>
        <w:i w:val="0"/>
        <w:sz w:val="22"/>
      </w:rPr>
    </w:lvl>
    <w:lvl w:ilvl="2">
      <w:start w:val="1"/>
      <w:numFmt w:val="decimal"/>
      <w:lvlText w:val="%2.%3."/>
      <w:lvlJc w:val="left"/>
      <w:pPr>
        <w:tabs>
          <w:tab w:val="num" w:pos="567"/>
        </w:tabs>
        <w:ind w:left="567" w:hanging="567"/>
      </w:pPr>
      <w:rPr>
        <w:rFonts w:ascii="Arial" w:hAnsi="Arial" w:hint="default"/>
        <w:b w:val="0"/>
        <w:i w:val="0"/>
        <w:sz w:val="22"/>
      </w:rPr>
    </w:lvl>
    <w:lvl w:ilvl="3">
      <w:start w:val="1"/>
      <w:numFmt w:val="lowerLetter"/>
      <w:lvlText w:val="%4)"/>
      <w:lvlJc w:val="left"/>
      <w:pPr>
        <w:ind w:left="360" w:hanging="360"/>
      </w:pPr>
    </w:lvl>
    <w:lvl w:ilvl="4">
      <w:start w:val="1"/>
      <w:numFmt w:val="lowerLetter"/>
      <w:lvlText w:val="%5)"/>
      <w:lvlJc w:val="left"/>
      <w:pPr>
        <w:ind w:left="644" w:hanging="360"/>
      </w:p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3BC54160"/>
    <w:multiLevelType w:val="multilevel"/>
    <w:tmpl w:val="35044B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88712C"/>
    <w:multiLevelType w:val="multilevel"/>
    <w:tmpl w:val="D140061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3"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4"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6"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7"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4C37253"/>
    <w:multiLevelType w:val="multilevel"/>
    <w:tmpl w:val="0A64EE8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ind w:left="644" w:hanging="360"/>
      </w:p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1"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0C2163"/>
    <w:multiLevelType w:val="multilevel"/>
    <w:tmpl w:val="5A26F09E"/>
    <w:numStyleLink w:val="Aktulnseznam2"/>
  </w:abstractNum>
  <w:abstractNum w:abstractNumId="34"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36"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7"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8"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C116DA"/>
    <w:multiLevelType w:val="multilevel"/>
    <w:tmpl w:val="BFAC9D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3E7339"/>
    <w:multiLevelType w:val="hybridMultilevel"/>
    <w:tmpl w:val="4BE0361E"/>
    <w:lvl w:ilvl="0" w:tplc="FFFFFFFF">
      <w:start w:val="1"/>
      <w:numFmt w:val="lowerLetter"/>
      <w:lvlText w:val="%1)"/>
      <w:lvlJc w:val="left"/>
      <w:pPr>
        <w:ind w:left="757"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051" w:hanging="360"/>
      </w:pPr>
    </w:lvl>
    <w:lvl w:ilvl="2" w:tplc="FFFFFFFF" w:tentative="1">
      <w:start w:val="1"/>
      <w:numFmt w:val="lowerRoman"/>
      <w:lvlText w:val="%3."/>
      <w:lvlJc w:val="right"/>
      <w:pPr>
        <w:ind w:left="1771" w:hanging="180"/>
      </w:pPr>
    </w:lvl>
    <w:lvl w:ilvl="3" w:tplc="FFFFFFFF" w:tentative="1">
      <w:start w:val="1"/>
      <w:numFmt w:val="decimal"/>
      <w:lvlText w:val="%4."/>
      <w:lvlJc w:val="left"/>
      <w:pPr>
        <w:ind w:left="2491" w:hanging="360"/>
      </w:pPr>
    </w:lvl>
    <w:lvl w:ilvl="4" w:tplc="FFFFFFFF" w:tentative="1">
      <w:start w:val="1"/>
      <w:numFmt w:val="lowerLetter"/>
      <w:lvlText w:val="%5."/>
      <w:lvlJc w:val="left"/>
      <w:pPr>
        <w:ind w:left="3211" w:hanging="360"/>
      </w:pPr>
    </w:lvl>
    <w:lvl w:ilvl="5" w:tplc="FFFFFFFF" w:tentative="1">
      <w:start w:val="1"/>
      <w:numFmt w:val="lowerRoman"/>
      <w:lvlText w:val="%6."/>
      <w:lvlJc w:val="right"/>
      <w:pPr>
        <w:ind w:left="3931" w:hanging="180"/>
      </w:pPr>
    </w:lvl>
    <w:lvl w:ilvl="6" w:tplc="FFFFFFFF" w:tentative="1">
      <w:start w:val="1"/>
      <w:numFmt w:val="decimal"/>
      <w:lvlText w:val="%7."/>
      <w:lvlJc w:val="left"/>
      <w:pPr>
        <w:ind w:left="4651" w:hanging="360"/>
      </w:pPr>
    </w:lvl>
    <w:lvl w:ilvl="7" w:tplc="FFFFFFFF" w:tentative="1">
      <w:start w:val="1"/>
      <w:numFmt w:val="lowerLetter"/>
      <w:lvlText w:val="%8."/>
      <w:lvlJc w:val="left"/>
      <w:pPr>
        <w:ind w:left="5371" w:hanging="360"/>
      </w:pPr>
    </w:lvl>
    <w:lvl w:ilvl="8" w:tplc="FFFFFFFF" w:tentative="1">
      <w:start w:val="1"/>
      <w:numFmt w:val="lowerRoman"/>
      <w:lvlText w:val="%9."/>
      <w:lvlJc w:val="right"/>
      <w:pPr>
        <w:ind w:left="6091" w:hanging="180"/>
      </w:pPr>
    </w:lvl>
  </w:abstractNum>
  <w:abstractNum w:abstractNumId="42"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6"/>
  </w:num>
  <w:num w:numId="2" w16cid:durableId="1182431103">
    <w:abstractNumId w:val="29"/>
  </w:num>
  <w:num w:numId="3" w16cid:durableId="1430008550">
    <w:abstractNumId w:val="8"/>
  </w:num>
  <w:num w:numId="4" w16cid:durableId="2143109688">
    <w:abstractNumId w:val="22"/>
  </w:num>
  <w:num w:numId="5" w16cid:durableId="968168920">
    <w:abstractNumId w:val="25"/>
  </w:num>
  <w:num w:numId="6" w16cid:durableId="11334003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34"/>
  </w:num>
  <w:num w:numId="8" w16cid:durableId="747187884">
    <w:abstractNumId w:val="34"/>
    <w:lvlOverride w:ilvl="0">
      <w:startOverride w:val="1"/>
    </w:lvlOverride>
  </w:num>
  <w:num w:numId="9" w16cid:durableId="1843201541">
    <w:abstractNumId w:val="26"/>
  </w:num>
  <w:num w:numId="10" w16cid:durableId="227306474">
    <w:abstractNumId w:val="34"/>
    <w:lvlOverride w:ilvl="0">
      <w:startOverride w:val="1"/>
    </w:lvlOverride>
  </w:num>
  <w:num w:numId="11" w16cid:durableId="971442368">
    <w:abstractNumId w:val="9"/>
  </w:num>
  <w:num w:numId="12" w16cid:durableId="324282936">
    <w:abstractNumId w:val="0"/>
  </w:num>
  <w:num w:numId="13" w16cid:durableId="1726105659">
    <w:abstractNumId w:val="14"/>
  </w:num>
  <w:num w:numId="14" w16cid:durableId="453595972">
    <w:abstractNumId w:val="27"/>
  </w:num>
  <w:num w:numId="15" w16cid:durableId="357002811">
    <w:abstractNumId w:val="37"/>
  </w:num>
  <w:num w:numId="16" w16cid:durableId="1125974878">
    <w:abstractNumId w:val="3"/>
  </w:num>
  <w:num w:numId="17" w16cid:durableId="1917129826">
    <w:abstractNumId w:val="38"/>
  </w:num>
  <w:num w:numId="18" w16cid:durableId="446655969">
    <w:abstractNumId w:val="43"/>
  </w:num>
  <w:num w:numId="19" w16cid:durableId="484393696">
    <w:abstractNumId w:val="15"/>
  </w:num>
  <w:num w:numId="20" w16cid:durableId="830947730">
    <w:abstractNumId w:val="12"/>
  </w:num>
  <w:num w:numId="21" w16cid:durableId="857887976">
    <w:abstractNumId w:val="18"/>
  </w:num>
  <w:num w:numId="22" w16cid:durableId="397099733">
    <w:abstractNumId w:val="4"/>
  </w:num>
  <w:num w:numId="23" w16cid:durableId="484901954">
    <w:abstractNumId w:val="1"/>
  </w:num>
  <w:num w:numId="24" w16cid:durableId="1236664527">
    <w:abstractNumId w:val="20"/>
  </w:num>
  <w:num w:numId="25" w16cid:durableId="1505903459">
    <w:abstractNumId w:val="35"/>
  </w:num>
  <w:num w:numId="26" w16cid:durableId="1334145868">
    <w:abstractNumId w:val="13"/>
  </w:num>
  <w:num w:numId="27" w16cid:durableId="935556124">
    <w:abstractNumId w:val="10"/>
  </w:num>
  <w:num w:numId="28" w16cid:durableId="2068871344">
    <w:abstractNumId w:val="40"/>
  </w:num>
  <w:num w:numId="29" w16cid:durableId="644043757">
    <w:abstractNumId w:val="21"/>
  </w:num>
  <w:num w:numId="30" w16cid:durableId="868568857">
    <w:abstractNumId w:val="2"/>
  </w:num>
  <w:num w:numId="31" w16cid:durableId="1671370491">
    <w:abstractNumId w:val="32"/>
  </w:num>
  <w:num w:numId="32" w16cid:durableId="224994955">
    <w:abstractNumId w:val="28"/>
  </w:num>
  <w:num w:numId="33" w16cid:durableId="379288793">
    <w:abstractNumId w:val="30"/>
  </w:num>
  <w:num w:numId="34" w16cid:durableId="547453544">
    <w:abstractNumId w:val="11"/>
  </w:num>
  <w:num w:numId="35" w16cid:durableId="1591621671">
    <w:abstractNumId w:val="36"/>
  </w:num>
  <w:num w:numId="36" w16cid:durableId="2059744162">
    <w:abstractNumId w:val="23"/>
  </w:num>
  <w:num w:numId="37" w16cid:durableId="571155812">
    <w:abstractNumId w:val="34"/>
  </w:num>
  <w:num w:numId="38" w16cid:durableId="1410887707">
    <w:abstractNumId w:val="34"/>
  </w:num>
  <w:num w:numId="39" w16cid:durableId="306479004">
    <w:abstractNumId w:val="34"/>
  </w:num>
  <w:num w:numId="40" w16cid:durableId="323704360">
    <w:abstractNumId w:val="34"/>
  </w:num>
  <w:num w:numId="41" w16cid:durableId="1032652797">
    <w:abstractNumId w:val="34"/>
  </w:num>
  <w:num w:numId="42" w16cid:durableId="1514957271">
    <w:abstractNumId w:val="34"/>
  </w:num>
  <w:num w:numId="43" w16cid:durableId="1415282519">
    <w:abstractNumId w:val="34"/>
  </w:num>
  <w:num w:numId="44" w16cid:durableId="1190872199">
    <w:abstractNumId w:val="34"/>
  </w:num>
  <w:num w:numId="45" w16cid:durableId="1263105117">
    <w:abstractNumId w:val="34"/>
  </w:num>
  <w:num w:numId="46" w16cid:durableId="1330324551">
    <w:abstractNumId w:val="34"/>
  </w:num>
  <w:num w:numId="47" w16cid:durableId="1460957094">
    <w:abstractNumId w:val="42"/>
  </w:num>
  <w:num w:numId="48" w16cid:durableId="1594820433">
    <w:abstractNumId w:val="31"/>
  </w:num>
  <w:num w:numId="49" w16cid:durableId="178081772">
    <w:abstractNumId w:val="34"/>
  </w:num>
  <w:num w:numId="50" w16cid:durableId="2020571982">
    <w:abstractNumId w:val="22"/>
  </w:num>
  <w:num w:numId="51" w16cid:durableId="1919753435">
    <w:abstractNumId w:val="22"/>
  </w:num>
  <w:num w:numId="52" w16cid:durableId="2035184585">
    <w:abstractNumId w:val="34"/>
  </w:num>
  <w:num w:numId="53" w16cid:durableId="1432163651">
    <w:abstractNumId w:val="34"/>
  </w:num>
  <w:num w:numId="54" w16cid:durableId="1929777178">
    <w:abstractNumId w:val="34"/>
  </w:num>
  <w:num w:numId="55" w16cid:durableId="896286513">
    <w:abstractNumId w:val="34"/>
  </w:num>
  <w:num w:numId="56" w16cid:durableId="154498420">
    <w:abstractNumId w:val="24"/>
  </w:num>
  <w:num w:numId="57" w16cid:durableId="1924139062">
    <w:abstractNumId w:val="34"/>
  </w:num>
  <w:num w:numId="58" w16cid:durableId="1381124994">
    <w:abstractNumId w:val="34"/>
  </w:num>
  <w:num w:numId="59" w16cid:durableId="1455518475">
    <w:abstractNumId w:val="39"/>
  </w:num>
  <w:num w:numId="60" w16cid:durableId="1238898984">
    <w:abstractNumId w:val="19"/>
  </w:num>
  <w:num w:numId="61" w16cid:durableId="1361663479">
    <w:abstractNumId w:val="17"/>
  </w:num>
  <w:num w:numId="62" w16cid:durableId="2054231157">
    <w:abstractNumId w:val="7"/>
  </w:num>
  <w:num w:numId="63" w16cid:durableId="831485366">
    <w:abstractNumId w:val="41"/>
  </w:num>
  <w:num w:numId="64" w16cid:durableId="1655645601">
    <w:abstractNumId w:val="16"/>
  </w:num>
  <w:num w:numId="65" w16cid:durableId="131674344">
    <w:abstractNumId w:val="5"/>
  </w:num>
  <w:num w:numId="66" w16cid:durableId="468399748">
    <w:abstractNumId w:val="33"/>
  </w:num>
  <w:num w:numId="67" w16cid:durableId="176241161">
    <w:abstractNumId w:val="29"/>
  </w:num>
  <w:num w:numId="68" w16cid:durableId="1220242407">
    <w:abstractNumId w:val="29"/>
  </w:num>
  <w:num w:numId="69" w16cid:durableId="317809596">
    <w:abstractNumId w:val="29"/>
  </w:num>
  <w:num w:numId="70" w16cid:durableId="1955942502">
    <w:abstractNumId w:val="2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vid Kudýn">
    <w15:presenceInfo w15:providerId="AD" w15:userId="S::kudyn@pkv.cz::9d361e7a-6e00-4b90-a38b-2f966d93ab19"/>
  </w15:person>
  <w15:person w15:author="Lucia Mešková">
    <w15:presenceInfo w15:providerId="None" w15:userId="Lucia Me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45A"/>
    <w:rsid w:val="00003947"/>
    <w:rsid w:val="00003A69"/>
    <w:rsid w:val="00003FD3"/>
    <w:rsid w:val="00004386"/>
    <w:rsid w:val="000047FB"/>
    <w:rsid w:val="00004CD3"/>
    <w:rsid w:val="00004F04"/>
    <w:rsid w:val="00005041"/>
    <w:rsid w:val="000064FB"/>
    <w:rsid w:val="000079FC"/>
    <w:rsid w:val="00007A5B"/>
    <w:rsid w:val="00010A08"/>
    <w:rsid w:val="000114A8"/>
    <w:rsid w:val="0001152E"/>
    <w:rsid w:val="0001159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5C2A"/>
    <w:rsid w:val="000268C5"/>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64C"/>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21F3"/>
    <w:rsid w:val="000F300D"/>
    <w:rsid w:val="000F41D8"/>
    <w:rsid w:val="000F4417"/>
    <w:rsid w:val="000F4ADB"/>
    <w:rsid w:val="000F6AD4"/>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112C"/>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2AAD"/>
    <w:rsid w:val="001A3386"/>
    <w:rsid w:val="001A4087"/>
    <w:rsid w:val="001A486C"/>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4825"/>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D3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1FC9"/>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4D4"/>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06BD"/>
    <w:rsid w:val="003718F9"/>
    <w:rsid w:val="003725F6"/>
    <w:rsid w:val="0037269A"/>
    <w:rsid w:val="00373277"/>
    <w:rsid w:val="00374086"/>
    <w:rsid w:val="00374B40"/>
    <w:rsid w:val="003750E4"/>
    <w:rsid w:val="0037526E"/>
    <w:rsid w:val="003753EC"/>
    <w:rsid w:val="003808D3"/>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6DC6"/>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2AD"/>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2B48"/>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59F"/>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BC7"/>
    <w:rsid w:val="00706C04"/>
    <w:rsid w:val="00706CBF"/>
    <w:rsid w:val="00707528"/>
    <w:rsid w:val="007075B9"/>
    <w:rsid w:val="00707801"/>
    <w:rsid w:val="00710236"/>
    <w:rsid w:val="00710327"/>
    <w:rsid w:val="0071045B"/>
    <w:rsid w:val="007113F3"/>
    <w:rsid w:val="00711699"/>
    <w:rsid w:val="00711CB4"/>
    <w:rsid w:val="007128AA"/>
    <w:rsid w:val="00713968"/>
    <w:rsid w:val="00713C2A"/>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1F11"/>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114"/>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606"/>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B7B"/>
    <w:rsid w:val="008C7C94"/>
    <w:rsid w:val="008D038B"/>
    <w:rsid w:val="008D07CF"/>
    <w:rsid w:val="008D1054"/>
    <w:rsid w:val="008D1640"/>
    <w:rsid w:val="008D23E4"/>
    <w:rsid w:val="008D2686"/>
    <w:rsid w:val="008D281B"/>
    <w:rsid w:val="008D29E4"/>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5FC1"/>
    <w:rsid w:val="00926434"/>
    <w:rsid w:val="009304D3"/>
    <w:rsid w:val="00930E61"/>
    <w:rsid w:val="00931BCC"/>
    <w:rsid w:val="00932187"/>
    <w:rsid w:val="00932822"/>
    <w:rsid w:val="00932CEB"/>
    <w:rsid w:val="00932DCD"/>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180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63C3"/>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1B2"/>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4CBE"/>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681"/>
    <w:rsid w:val="00B47C41"/>
    <w:rsid w:val="00B50605"/>
    <w:rsid w:val="00B50FC4"/>
    <w:rsid w:val="00B51D89"/>
    <w:rsid w:val="00B51EEA"/>
    <w:rsid w:val="00B52248"/>
    <w:rsid w:val="00B52DAA"/>
    <w:rsid w:val="00B52DD5"/>
    <w:rsid w:val="00B5399A"/>
    <w:rsid w:val="00B54016"/>
    <w:rsid w:val="00B561C8"/>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1874"/>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5FB7"/>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9D"/>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49D"/>
    <w:rsid w:val="00DA3A40"/>
    <w:rsid w:val="00DA3C37"/>
    <w:rsid w:val="00DA461D"/>
    <w:rsid w:val="00DA5ADE"/>
    <w:rsid w:val="00DA62FA"/>
    <w:rsid w:val="00DA7346"/>
    <w:rsid w:val="00DB0896"/>
    <w:rsid w:val="00DB0957"/>
    <w:rsid w:val="00DB1A40"/>
    <w:rsid w:val="00DB1AA2"/>
    <w:rsid w:val="00DB1AF2"/>
    <w:rsid w:val="00DB1D60"/>
    <w:rsid w:val="00DB1F23"/>
    <w:rsid w:val="00DB2677"/>
    <w:rsid w:val="00DB29A8"/>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53"/>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30A6"/>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5B0C"/>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021"/>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1ED"/>
    <w:rsid w:val="00EB3F69"/>
    <w:rsid w:val="00EB412B"/>
    <w:rsid w:val="00EB486B"/>
    <w:rsid w:val="00EB4CCA"/>
    <w:rsid w:val="00EB598C"/>
    <w:rsid w:val="00EB6DE1"/>
    <w:rsid w:val="00EB7157"/>
    <w:rsid w:val="00EC12DE"/>
    <w:rsid w:val="00EC1F45"/>
    <w:rsid w:val="00EC2500"/>
    <w:rsid w:val="00EC25E7"/>
    <w:rsid w:val="00EC2852"/>
    <w:rsid w:val="00EC31DC"/>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CDD"/>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 w:val="2B036A79"/>
    <w:rsid w:val="2F14F256"/>
    <w:rsid w:val="458E06DA"/>
    <w:rsid w:val="4A084E8B"/>
  </w:rsids>
  <m:mathPr>
    <m:mathFont m:val="Cambria Math"/>
    <m:brkBin m:val="before"/>
    <m:brkBinSub m:val="--"/>
    <m:smallFrac/>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2P"/>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y"/>
    <w:next w:val="Normlny"/>
    <w:qFormat/>
    <w:rsid w:val="009F37E1"/>
    <w:pPr>
      <w:numPr>
        <w:ilvl w:val="3"/>
        <w:numId w:val="2"/>
      </w:numPr>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 w:type="character" w:customStyle="1" w:styleId="normaltextrun">
    <w:name w:val="normaltextrun"/>
    <w:basedOn w:val="Predvolenpsmoodseku"/>
    <w:rsid w:val="00D65B9D"/>
  </w:style>
  <w:style w:type="character" w:customStyle="1" w:styleId="eop">
    <w:name w:val="eop"/>
    <w:basedOn w:val="Predvolenpsmoodseku"/>
    <w:rsid w:val="00D65B9D"/>
  </w:style>
  <w:style w:type="paragraph" w:customStyle="1" w:styleId="paragraph">
    <w:name w:val="paragraph"/>
    <w:basedOn w:val="Normlny"/>
    <w:rsid w:val="00D65B9D"/>
    <w:pPr>
      <w:spacing w:before="100" w:beforeAutospacing="1" w:after="100" w:afterAutospacing="1" w:line="240" w:lineRule="auto"/>
      <w:jc w:val="left"/>
    </w:pPr>
    <w:rPr>
      <w:rFonts w:ascii="Times New Roman" w:hAnsi="Times New Roman"/>
      <w:sz w:val="24"/>
    </w:rPr>
  </w:style>
  <w:style w:type="numbering" w:customStyle="1" w:styleId="Aktulnseznam2">
    <w:name w:val="Aktuální seznam2"/>
    <w:uiPriority w:val="99"/>
    <w:rsid w:val="0017112C"/>
    <w:pPr>
      <w:numPr>
        <w:numId w:val="6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665942581">
      <w:bodyDiv w:val="1"/>
      <w:marLeft w:val="0"/>
      <w:marRight w:val="0"/>
      <w:marTop w:val="0"/>
      <w:marBottom w:val="0"/>
      <w:divBdr>
        <w:top w:val="none" w:sz="0" w:space="0" w:color="auto"/>
        <w:left w:val="none" w:sz="0" w:space="0" w:color="auto"/>
        <w:bottom w:val="none" w:sz="0" w:space="0" w:color="auto"/>
        <w:right w:val="none" w:sz="0" w:space="0" w:color="auto"/>
      </w:divBdr>
      <w:divsChild>
        <w:div w:id="1775402427">
          <w:marLeft w:val="0"/>
          <w:marRight w:val="0"/>
          <w:marTop w:val="0"/>
          <w:marBottom w:val="0"/>
          <w:divBdr>
            <w:top w:val="none" w:sz="0" w:space="0" w:color="auto"/>
            <w:left w:val="none" w:sz="0" w:space="0" w:color="auto"/>
            <w:bottom w:val="none" w:sz="0" w:space="0" w:color="auto"/>
            <w:right w:val="none" w:sz="0" w:space="0" w:color="auto"/>
          </w:divBdr>
          <w:divsChild>
            <w:div w:id="1674406885">
              <w:marLeft w:val="0"/>
              <w:marRight w:val="0"/>
              <w:marTop w:val="0"/>
              <w:marBottom w:val="0"/>
              <w:divBdr>
                <w:top w:val="none" w:sz="0" w:space="0" w:color="auto"/>
                <w:left w:val="none" w:sz="0" w:space="0" w:color="auto"/>
                <w:bottom w:val="none" w:sz="0" w:space="0" w:color="auto"/>
                <w:right w:val="none" w:sz="0" w:space="0" w:color="auto"/>
              </w:divBdr>
              <w:divsChild>
                <w:div w:id="39920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834758127">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280332862">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57278401">
      <w:bodyDiv w:val="1"/>
      <w:marLeft w:val="0"/>
      <w:marRight w:val="0"/>
      <w:marTop w:val="0"/>
      <w:marBottom w:val="0"/>
      <w:divBdr>
        <w:top w:val="none" w:sz="0" w:space="0" w:color="auto"/>
        <w:left w:val="none" w:sz="0" w:space="0" w:color="auto"/>
        <w:bottom w:val="none" w:sz="0" w:space="0" w:color="auto"/>
        <w:right w:val="none" w:sz="0" w:space="0" w:color="auto"/>
      </w:divBdr>
    </w:div>
    <w:div w:id="1638559525">
      <w:bodyDiv w:val="1"/>
      <w:marLeft w:val="0"/>
      <w:marRight w:val="0"/>
      <w:marTop w:val="0"/>
      <w:marBottom w:val="0"/>
      <w:divBdr>
        <w:top w:val="none" w:sz="0" w:space="0" w:color="auto"/>
        <w:left w:val="none" w:sz="0" w:space="0" w:color="auto"/>
        <w:bottom w:val="none" w:sz="0" w:space="0" w:color="auto"/>
        <w:right w:val="none" w:sz="0" w:space="0" w:color="auto"/>
      </w:divBdr>
      <w:divsChild>
        <w:div w:id="1639265216">
          <w:marLeft w:val="0"/>
          <w:marRight w:val="0"/>
          <w:marTop w:val="0"/>
          <w:marBottom w:val="0"/>
          <w:divBdr>
            <w:top w:val="none" w:sz="0" w:space="0" w:color="auto"/>
            <w:left w:val="none" w:sz="0" w:space="0" w:color="auto"/>
            <w:bottom w:val="none" w:sz="0" w:space="0" w:color="auto"/>
            <w:right w:val="none" w:sz="0" w:space="0" w:color="auto"/>
          </w:divBdr>
          <w:divsChild>
            <w:div w:id="418213935">
              <w:marLeft w:val="0"/>
              <w:marRight w:val="0"/>
              <w:marTop w:val="0"/>
              <w:marBottom w:val="0"/>
              <w:divBdr>
                <w:top w:val="none" w:sz="0" w:space="0" w:color="auto"/>
                <w:left w:val="none" w:sz="0" w:space="0" w:color="auto"/>
                <w:bottom w:val="none" w:sz="0" w:space="0" w:color="auto"/>
                <w:right w:val="none" w:sz="0" w:space="0" w:color="auto"/>
              </w:divBdr>
              <w:divsChild>
                <w:div w:id="2735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234825">
      <w:bodyDiv w:val="1"/>
      <w:marLeft w:val="0"/>
      <w:marRight w:val="0"/>
      <w:marTop w:val="0"/>
      <w:marBottom w:val="0"/>
      <w:divBdr>
        <w:top w:val="none" w:sz="0" w:space="0" w:color="auto"/>
        <w:left w:val="none" w:sz="0" w:space="0" w:color="auto"/>
        <w:bottom w:val="none" w:sz="0" w:space="0" w:color="auto"/>
        <w:right w:val="none" w:sz="0" w:space="0" w:color="auto"/>
      </w:divBdr>
      <w:divsChild>
        <w:div w:id="539634990">
          <w:marLeft w:val="0"/>
          <w:marRight w:val="0"/>
          <w:marTop w:val="0"/>
          <w:marBottom w:val="0"/>
          <w:divBdr>
            <w:top w:val="none" w:sz="0" w:space="0" w:color="auto"/>
            <w:left w:val="none" w:sz="0" w:space="0" w:color="auto"/>
            <w:bottom w:val="none" w:sz="0" w:space="0" w:color="auto"/>
            <w:right w:val="none" w:sz="0" w:space="0" w:color="auto"/>
          </w:divBdr>
          <w:divsChild>
            <w:div w:id="1579092463">
              <w:marLeft w:val="0"/>
              <w:marRight w:val="0"/>
              <w:marTop w:val="0"/>
              <w:marBottom w:val="0"/>
              <w:divBdr>
                <w:top w:val="none" w:sz="0" w:space="0" w:color="auto"/>
                <w:left w:val="none" w:sz="0" w:space="0" w:color="auto"/>
                <w:bottom w:val="none" w:sz="0" w:space="0" w:color="auto"/>
                <w:right w:val="none" w:sz="0" w:space="0" w:color="auto"/>
              </w:divBdr>
              <w:divsChild>
                <w:div w:id="44161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251945">
      <w:bodyDiv w:val="1"/>
      <w:marLeft w:val="0"/>
      <w:marRight w:val="0"/>
      <w:marTop w:val="0"/>
      <w:marBottom w:val="0"/>
      <w:divBdr>
        <w:top w:val="none" w:sz="0" w:space="0" w:color="auto"/>
        <w:left w:val="none" w:sz="0" w:space="0" w:color="auto"/>
        <w:bottom w:val="none" w:sz="0" w:space="0" w:color="auto"/>
        <w:right w:val="none" w:sz="0" w:space="0" w:color="auto"/>
      </w:divBdr>
    </w:div>
    <w:div w:id="202539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2.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3.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4.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5.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6.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7.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8.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37</Pages>
  <Words>12358</Words>
  <Characters>70447</Characters>
  <Application>Microsoft Office Word</Application>
  <DocSecurity>0</DocSecurity>
  <Lines>587</Lines>
  <Paragraphs>165</Paragraphs>
  <ScaleCrop>false</ScaleCrop>
  <HeadingPairs>
    <vt:vector size="2" baseType="variant">
      <vt:variant>
        <vt:lpstr>Názov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Mešková</cp:lastModifiedBy>
  <cp:revision>16</cp:revision>
  <cp:lastPrinted>2021-06-09T08:35:00Z</cp:lastPrinted>
  <dcterms:created xsi:type="dcterms:W3CDTF">2023-05-15T07:18:00Z</dcterms:created>
  <dcterms:modified xsi:type="dcterms:W3CDTF">2024-09-09T14:48:00Z</dcterms:modified>
</cp:coreProperties>
</file>